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33354" w14:textId="77777777" w:rsidR="00381011" w:rsidRPr="00971B1D" w:rsidRDefault="007F65F1" w:rsidP="00A0140F">
      <w:pPr>
        <w:spacing w:before="120" w:after="120"/>
        <w:jc w:val="center"/>
        <w:rPr>
          <w:rFonts w:ascii="Calibri" w:hAnsi="Calibri" w:cs="Calibri"/>
          <w:b/>
          <w:sz w:val="22"/>
          <w:szCs w:val="22"/>
          <w:lang w:val="ro-RO"/>
        </w:rPr>
      </w:pPr>
      <w:r w:rsidRPr="00971B1D">
        <w:rPr>
          <w:rFonts w:ascii="Calibri" w:hAnsi="Calibri" w:cs="Calibri"/>
          <w:b/>
          <w:sz w:val="22"/>
          <w:szCs w:val="22"/>
          <w:lang w:val="ro-RO"/>
        </w:rPr>
        <w:t>CONTINUTUL CA</w:t>
      </w:r>
      <w:r w:rsidR="002D3BF6" w:rsidRPr="00971B1D">
        <w:rPr>
          <w:rFonts w:ascii="Calibri" w:hAnsi="Calibri" w:cs="Calibri"/>
          <w:b/>
          <w:sz w:val="22"/>
          <w:szCs w:val="22"/>
          <w:lang w:val="ro-RO"/>
        </w:rPr>
        <w:t>DRU AL MEMORIULUI JUSTIFICATIV</w:t>
      </w:r>
    </w:p>
    <w:p w14:paraId="2084F602" w14:textId="77777777" w:rsidR="00DD49C8" w:rsidRPr="00971B1D" w:rsidRDefault="00DD49C8" w:rsidP="00A0140F">
      <w:pPr>
        <w:spacing w:before="120" w:after="120"/>
        <w:jc w:val="center"/>
        <w:rPr>
          <w:rFonts w:ascii="Calibri" w:hAnsi="Calibri" w:cs="Calibri"/>
          <w:b/>
          <w:sz w:val="22"/>
          <w:szCs w:val="22"/>
          <w:lang w:val="ro-RO"/>
        </w:rPr>
      </w:pPr>
    </w:p>
    <w:p w14:paraId="27DE720F" w14:textId="77777777" w:rsidR="007D16F8" w:rsidRPr="00002E75" w:rsidRDefault="007D16F8" w:rsidP="00A0140F">
      <w:pPr>
        <w:spacing w:before="120" w:after="120"/>
        <w:jc w:val="center"/>
        <w:rPr>
          <w:rFonts w:ascii="Calibri" w:hAnsi="Calibri" w:cs="Calibri"/>
          <w:b/>
          <w:sz w:val="22"/>
          <w:szCs w:val="22"/>
          <w:lang w:val="ro-RO"/>
        </w:rPr>
      </w:pPr>
      <w:r w:rsidRPr="00971B1D">
        <w:rPr>
          <w:rFonts w:ascii="Calibri" w:hAnsi="Calibri" w:cs="Calibri"/>
          <w:b/>
          <w:sz w:val="22"/>
          <w:szCs w:val="22"/>
          <w:lang w:val="ro-RO"/>
        </w:rPr>
        <w:t xml:space="preserve">-pentru </w:t>
      </w:r>
      <w:r w:rsidR="00963D05" w:rsidRPr="00971B1D">
        <w:rPr>
          <w:rFonts w:ascii="Calibri" w:hAnsi="Calibri" w:cs="Calibri"/>
          <w:b/>
          <w:sz w:val="22"/>
          <w:szCs w:val="22"/>
          <w:lang w:val="ro-RO"/>
        </w:rPr>
        <w:t xml:space="preserve">proiecte </w:t>
      </w:r>
      <w:r w:rsidR="00002E75">
        <w:rPr>
          <w:rFonts w:ascii="Calibri" w:hAnsi="Calibri" w:cs="Calibri"/>
          <w:b/>
          <w:sz w:val="22"/>
          <w:szCs w:val="22"/>
          <w:lang w:val="ro-RO"/>
        </w:rPr>
        <w:t>cu</w:t>
      </w:r>
      <w:r w:rsidR="00963D05" w:rsidRPr="00002E75">
        <w:rPr>
          <w:rFonts w:ascii="Calibri" w:hAnsi="Calibri" w:cs="Calibri"/>
          <w:b/>
          <w:sz w:val="22"/>
          <w:szCs w:val="22"/>
          <w:lang w:val="ro-RO"/>
        </w:rPr>
        <w:t xml:space="preserve"> lucr</w:t>
      </w:r>
      <w:r w:rsidR="007442E3" w:rsidRPr="00002E75">
        <w:rPr>
          <w:rFonts w:ascii="Calibri" w:hAnsi="Calibri" w:cs="Calibri"/>
          <w:b/>
          <w:sz w:val="22"/>
          <w:szCs w:val="22"/>
          <w:lang w:val="ro-RO"/>
        </w:rPr>
        <w:t>ă</w:t>
      </w:r>
      <w:r w:rsidR="00963D05" w:rsidRPr="00002E75">
        <w:rPr>
          <w:rFonts w:ascii="Calibri" w:hAnsi="Calibri" w:cs="Calibri"/>
          <w:b/>
          <w:sz w:val="22"/>
          <w:szCs w:val="22"/>
          <w:lang w:val="ro-RO"/>
        </w:rPr>
        <w:t>ri de con</w:t>
      </w:r>
      <w:r w:rsidR="00971B1D" w:rsidRPr="00002E75">
        <w:rPr>
          <w:rFonts w:ascii="Calibri" w:hAnsi="Calibri" w:cs="Calibri"/>
          <w:b/>
          <w:sz w:val="22"/>
          <w:szCs w:val="22"/>
          <w:lang w:val="ro-RO"/>
        </w:rPr>
        <w:t>s</w:t>
      </w:r>
      <w:r w:rsidR="00963D05" w:rsidRPr="00002E75">
        <w:rPr>
          <w:rFonts w:ascii="Calibri" w:hAnsi="Calibri" w:cs="Calibri"/>
          <w:b/>
          <w:sz w:val="22"/>
          <w:szCs w:val="22"/>
          <w:lang w:val="ro-RO"/>
        </w:rPr>
        <w:t>truc</w:t>
      </w:r>
      <w:r w:rsidR="00971B1D" w:rsidRPr="00002E75">
        <w:rPr>
          <w:rFonts w:ascii="Calibri" w:hAnsi="Calibri" w:cs="Calibri"/>
          <w:b/>
          <w:sz w:val="22"/>
          <w:szCs w:val="22"/>
          <w:lang w:val="ro-RO"/>
        </w:rPr>
        <w:t>ț</w:t>
      </w:r>
      <w:r w:rsidR="00963D05" w:rsidRPr="00002E75">
        <w:rPr>
          <w:rFonts w:ascii="Calibri" w:hAnsi="Calibri" w:cs="Calibri"/>
          <w:b/>
          <w:sz w:val="22"/>
          <w:szCs w:val="22"/>
          <w:lang w:val="ro-RO"/>
        </w:rPr>
        <w:t>ii-montaj</w:t>
      </w:r>
      <w:r w:rsidR="00002E75">
        <w:rPr>
          <w:rFonts w:ascii="Calibri" w:hAnsi="Calibri" w:cs="Calibri"/>
          <w:b/>
          <w:sz w:val="22"/>
          <w:szCs w:val="22"/>
          <w:lang w:val="ro-RO"/>
        </w:rPr>
        <w:t xml:space="preserve"> care nu necesită Autorizație de construire</w:t>
      </w:r>
      <w:r w:rsidRPr="00002E75">
        <w:rPr>
          <w:rFonts w:ascii="Calibri" w:hAnsi="Calibri" w:cs="Calibri"/>
          <w:b/>
          <w:sz w:val="22"/>
          <w:szCs w:val="22"/>
          <w:lang w:val="ro-RO"/>
        </w:rPr>
        <w:t>-</w:t>
      </w:r>
    </w:p>
    <w:p w14:paraId="1BCA804B" w14:textId="77777777" w:rsidR="00381011" w:rsidRPr="004B6CC0" w:rsidRDefault="00381011" w:rsidP="00A0140F">
      <w:pPr>
        <w:spacing w:before="120" w:after="120"/>
        <w:rPr>
          <w:rFonts w:ascii="Calibri" w:hAnsi="Calibri" w:cs="Calibri"/>
          <w:sz w:val="22"/>
          <w:szCs w:val="22"/>
          <w:lang w:val="ro-RO"/>
        </w:rPr>
      </w:pPr>
    </w:p>
    <w:p w14:paraId="42A884BA" w14:textId="77777777" w:rsidR="0040631F" w:rsidRPr="004D3844" w:rsidRDefault="00290300" w:rsidP="004D3844">
      <w:pPr>
        <w:numPr>
          <w:ilvl w:val="0"/>
          <w:numId w:val="23"/>
        </w:numPr>
        <w:spacing w:before="120" w:after="120"/>
        <w:rPr>
          <w:rFonts w:ascii="Calibri" w:hAnsi="Calibri" w:cs="Calibri"/>
          <w:sz w:val="22"/>
          <w:szCs w:val="22"/>
          <w:lang w:val="en-GB"/>
        </w:rPr>
      </w:pPr>
      <w:proofErr w:type="spellStart"/>
      <w:r>
        <w:rPr>
          <w:rFonts w:ascii="Calibri" w:hAnsi="Calibri" w:cs="Calibri"/>
          <w:sz w:val="22"/>
          <w:szCs w:val="22"/>
          <w:lang w:val="en-GB"/>
        </w:rPr>
        <w:t>Capitolele</w:t>
      </w:r>
      <w:proofErr w:type="spellEnd"/>
      <w:r>
        <w:rPr>
          <w:rFonts w:ascii="Calibri" w:hAnsi="Calibri" w:cs="Calibri"/>
          <w:sz w:val="22"/>
          <w:szCs w:val="22"/>
          <w:lang w:val="en-GB"/>
        </w:rPr>
        <w:t>/ sub-</w:t>
      </w:r>
      <w:proofErr w:type="spellStart"/>
      <w:r>
        <w:rPr>
          <w:rFonts w:ascii="Calibri" w:hAnsi="Calibri" w:cs="Calibri"/>
          <w:sz w:val="22"/>
          <w:szCs w:val="22"/>
          <w:lang w:val="en-GB"/>
        </w:rPr>
        <w:t>capitolele</w:t>
      </w:r>
      <w:proofErr w:type="spellEnd"/>
      <w:r>
        <w:rPr>
          <w:rFonts w:ascii="Calibri" w:hAnsi="Calibri" w:cs="Calibri"/>
          <w:sz w:val="22"/>
          <w:szCs w:val="22"/>
          <w:lang w:val="en-GB"/>
        </w:rPr>
        <w:t xml:space="preserve"> care nu se </w:t>
      </w:r>
      <w:proofErr w:type="spellStart"/>
      <w:r>
        <w:rPr>
          <w:rFonts w:ascii="Calibri" w:hAnsi="Calibri" w:cs="Calibri"/>
          <w:sz w:val="22"/>
          <w:szCs w:val="22"/>
          <w:lang w:val="en-GB"/>
        </w:rPr>
        <w:t>aplică</w:t>
      </w:r>
      <w:proofErr w:type="spellEnd"/>
      <w:r>
        <w:rPr>
          <w:rFonts w:ascii="Calibri" w:hAnsi="Calibri" w:cs="Calibri"/>
          <w:sz w:val="22"/>
          <w:szCs w:val="22"/>
          <w:lang w:val="en-GB"/>
        </w:rPr>
        <w:t xml:space="preserve"> </w:t>
      </w:r>
      <w:proofErr w:type="spellStart"/>
      <w:r>
        <w:rPr>
          <w:rFonts w:ascii="Calibri" w:hAnsi="Calibri" w:cs="Calibri"/>
          <w:sz w:val="22"/>
          <w:szCs w:val="22"/>
          <w:lang w:val="en-GB"/>
        </w:rPr>
        <w:t>anumitor</w:t>
      </w:r>
      <w:proofErr w:type="spellEnd"/>
      <w:r>
        <w:rPr>
          <w:rFonts w:ascii="Calibri" w:hAnsi="Calibri" w:cs="Calibri"/>
          <w:sz w:val="22"/>
          <w:szCs w:val="22"/>
          <w:lang w:val="en-GB"/>
        </w:rPr>
        <w:t xml:space="preserve"> </w:t>
      </w:r>
      <w:proofErr w:type="spellStart"/>
      <w:r>
        <w:rPr>
          <w:rFonts w:ascii="Calibri" w:hAnsi="Calibri" w:cs="Calibri"/>
          <w:sz w:val="22"/>
          <w:szCs w:val="22"/>
          <w:lang w:val="en-GB"/>
        </w:rPr>
        <w:t>categorii</w:t>
      </w:r>
      <w:proofErr w:type="spellEnd"/>
      <w:r>
        <w:rPr>
          <w:rFonts w:ascii="Calibri" w:hAnsi="Calibri" w:cs="Calibri"/>
          <w:sz w:val="22"/>
          <w:szCs w:val="22"/>
          <w:lang w:val="en-GB"/>
        </w:rPr>
        <w:t xml:space="preserve"> de </w:t>
      </w:r>
      <w:proofErr w:type="spellStart"/>
      <w:r>
        <w:rPr>
          <w:rFonts w:ascii="Calibri" w:hAnsi="Calibri" w:cs="Calibri"/>
          <w:sz w:val="22"/>
          <w:szCs w:val="22"/>
          <w:lang w:val="en-GB"/>
        </w:rPr>
        <w:t>beneficiar</w:t>
      </w:r>
      <w:r w:rsidR="00177C4D">
        <w:rPr>
          <w:rFonts w:ascii="Calibri" w:hAnsi="Calibri" w:cs="Calibri"/>
          <w:sz w:val="22"/>
          <w:szCs w:val="22"/>
          <w:lang w:val="en-GB"/>
        </w:rPr>
        <w:t>i</w:t>
      </w:r>
      <w:proofErr w:type="spellEnd"/>
      <w:r>
        <w:rPr>
          <w:rFonts w:ascii="Calibri" w:hAnsi="Calibri" w:cs="Calibri"/>
          <w:sz w:val="22"/>
          <w:szCs w:val="22"/>
          <w:lang w:val="en-GB"/>
        </w:rPr>
        <w:t xml:space="preserve"> (in </w:t>
      </w:r>
      <w:proofErr w:type="spellStart"/>
      <w:r>
        <w:rPr>
          <w:rFonts w:ascii="Calibri" w:hAnsi="Calibri" w:cs="Calibri"/>
          <w:sz w:val="22"/>
          <w:szCs w:val="22"/>
          <w:lang w:val="en-GB"/>
        </w:rPr>
        <w:t>funcţie</w:t>
      </w:r>
      <w:proofErr w:type="spellEnd"/>
      <w:r>
        <w:rPr>
          <w:rFonts w:ascii="Calibri" w:hAnsi="Calibri" w:cs="Calibri"/>
          <w:sz w:val="22"/>
          <w:szCs w:val="22"/>
          <w:lang w:val="en-GB"/>
        </w:rPr>
        <w:t xml:space="preserve"> de forma de </w:t>
      </w:r>
      <w:proofErr w:type="spellStart"/>
      <w:r>
        <w:rPr>
          <w:rFonts w:ascii="Calibri" w:hAnsi="Calibri" w:cs="Calibri"/>
          <w:sz w:val="22"/>
          <w:szCs w:val="22"/>
          <w:lang w:val="en-GB"/>
        </w:rPr>
        <w:t>organizare</w:t>
      </w:r>
      <w:proofErr w:type="spellEnd"/>
      <w:r>
        <w:rPr>
          <w:rFonts w:ascii="Calibri" w:hAnsi="Calibri" w:cs="Calibri"/>
          <w:sz w:val="22"/>
          <w:szCs w:val="22"/>
          <w:lang w:val="en-GB"/>
        </w:rPr>
        <w:t xml:space="preserve">), se </w:t>
      </w:r>
      <w:proofErr w:type="spellStart"/>
      <w:r>
        <w:rPr>
          <w:rFonts w:ascii="Calibri" w:hAnsi="Calibri" w:cs="Calibri"/>
          <w:sz w:val="22"/>
          <w:szCs w:val="22"/>
          <w:lang w:val="en-GB"/>
        </w:rPr>
        <w:t>completează</w:t>
      </w:r>
      <w:proofErr w:type="spellEnd"/>
      <w:r>
        <w:rPr>
          <w:rFonts w:ascii="Calibri" w:hAnsi="Calibri" w:cs="Calibri"/>
          <w:sz w:val="22"/>
          <w:szCs w:val="22"/>
          <w:lang w:val="en-GB"/>
        </w:rPr>
        <w:t xml:space="preserve"> cu “Nu </w:t>
      </w:r>
      <w:proofErr w:type="spellStart"/>
      <w:r>
        <w:rPr>
          <w:rFonts w:ascii="Calibri" w:hAnsi="Calibri" w:cs="Calibri"/>
          <w:sz w:val="22"/>
          <w:szCs w:val="22"/>
          <w:lang w:val="en-GB"/>
        </w:rPr>
        <w:t>este</w:t>
      </w:r>
      <w:proofErr w:type="spellEnd"/>
      <w:r>
        <w:rPr>
          <w:rFonts w:ascii="Calibri" w:hAnsi="Calibri" w:cs="Calibri"/>
          <w:sz w:val="22"/>
          <w:szCs w:val="22"/>
          <w:lang w:val="en-GB"/>
        </w:rPr>
        <w:t xml:space="preserve"> </w:t>
      </w:r>
      <w:proofErr w:type="spellStart"/>
      <w:r>
        <w:rPr>
          <w:rFonts w:ascii="Calibri" w:hAnsi="Calibri" w:cs="Calibri"/>
          <w:sz w:val="22"/>
          <w:szCs w:val="22"/>
          <w:lang w:val="en-GB"/>
        </w:rPr>
        <w:t>cazul</w:t>
      </w:r>
      <w:proofErr w:type="spellEnd"/>
      <w:r>
        <w:rPr>
          <w:rFonts w:ascii="Calibri" w:hAnsi="Calibri" w:cs="Calibri"/>
          <w:sz w:val="22"/>
          <w:szCs w:val="22"/>
          <w:lang w:val="en-GB"/>
        </w:rPr>
        <w:t>”</w:t>
      </w:r>
    </w:p>
    <w:p w14:paraId="55F8B859" w14:textId="77777777" w:rsidR="007442E3" w:rsidRPr="00940D80" w:rsidRDefault="0040631F" w:rsidP="00A0140F">
      <w:pPr>
        <w:numPr>
          <w:ilvl w:val="0"/>
          <w:numId w:val="11"/>
        </w:numPr>
        <w:spacing w:before="120" w:after="120"/>
        <w:jc w:val="both"/>
        <w:rPr>
          <w:rFonts w:ascii="Calibri" w:hAnsi="Calibri" w:cs="Calibri"/>
          <w:b/>
          <w:sz w:val="22"/>
          <w:szCs w:val="22"/>
          <w:lang w:val="ro-RO"/>
        </w:rPr>
      </w:pPr>
      <w:r w:rsidRPr="00940D80">
        <w:rPr>
          <w:rFonts w:ascii="Calibri" w:hAnsi="Calibri" w:cs="Calibri"/>
          <w:b/>
          <w:sz w:val="22"/>
          <w:szCs w:val="22"/>
          <w:lang w:val="ro-RO"/>
        </w:rPr>
        <w:t>Date generale</w:t>
      </w:r>
    </w:p>
    <w:p w14:paraId="41C513EF" w14:textId="77777777" w:rsidR="00DC102C" w:rsidRPr="001C0F3B" w:rsidRDefault="00BD47E8" w:rsidP="00A0140F">
      <w:pPr>
        <w:spacing w:before="120" w:after="120"/>
        <w:ind w:left="360"/>
        <w:contextualSpacing/>
        <w:jc w:val="both"/>
        <w:rPr>
          <w:rFonts w:ascii="Calibri" w:hAnsi="Calibri" w:cs="Calibri"/>
          <w:sz w:val="22"/>
          <w:szCs w:val="22"/>
          <w:lang w:val="ro-RO"/>
        </w:rPr>
      </w:pPr>
      <w:r w:rsidRPr="001C0F3B">
        <w:rPr>
          <w:rFonts w:ascii="Calibri" w:hAnsi="Calibri" w:cs="Calibri"/>
          <w:sz w:val="22"/>
          <w:szCs w:val="22"/>
          <w:lang w:val="ro-RO"/>
        </w:rPr>
        <w:t>1.0. Foaie de capăt</w:t>
      </w:r>
    </w:p>
    <w:p w14:paraId="409A9D5A" w14:textId="77777777" w:rsidR="0040631F" w:rsidRPr="00290300" w:rsidRDefault="0040631F" w:rsidP="00A0140F">
      <w:pPr>
        <w:pStyle w:val="ListParagraph"/>
        <w:numPr>
          <w:ilvl w:val="1"/>
          <w:numId w:val="2"/>
        </w:numPr>
        <w:spacing w:before="120" w:after="120"/>
        <w:ind w:left="714" w:hanging="357"/>
        <w:contextualSpacing w:val="0"/>
        <w:rPr>
          <w:rFonts w:ascii="Calibri" w:hAnsi="Calibri" w:cs="Calibri"/>
          <w:sz w:val="22"/>
          <w:szCs w:val="22"/>
          <w:lang w:val="ro-RO"/>
        </w:rPr>
      </w:pPr>
      <w:r w:rsidRPr="00290300">
        <w:rPr>
          <w:rFonts w:ascii="Calibri" w:hAnsi="Calibri" w:cs="Calibri"/>
          <w:sz w:val="22"/>
          <w:szCs w:val="22"/>
          <w:lang w:val="ro-RO"/>
        </w:rPr>
        <w:t>Denumirea/</w:t>
      </w:r>
      <w:r w:rsidR="00426BA1" w:rsidRPr="00290300">
        <w:rPr>
          <w:rFonts w:ascii="Calibri" w:hAnsi="Calibri" w:cs="Calibri"/>
          <w:sz w:val="22"/>
          <w:szCs w:val="22"/>
          <w:lang w:val="ro-RO"/>
        </w:rPr>
        <w:t xml:space="preserve"> </w:t>
      </w:r>
      <w:r w:rsidRPr="00290300">
        <w:rPr>
          <w:rFonts w:ascii="Calibri" w:hAnsi="Calibri" w:cs="Calibri"/>
          <w:sz w:val="22"/>
          <w:szCs w:val="22"/>
          <w:lang w:val="ro-RO"/>
        </w:rPr>
        <w:t>Numele solicitantului</w:t>
      </w:r>
      <w:r w:rsidR="008B19F2" w:rsidRPr="00290300">
        <w:rPr>
          <w:rFonts w:ascii="Calibri" w:hAnsi="Calibri" w:cs="Calibri"/>
          <w:sz w:val="22"/>
          <w:szCs w:val="22"/>
          <w:lang w:val="ro-RO"/>
        </w:rPr>
        <w:t xml:space="preserve"> </w:t>
      </w:r>
      <w:r w:rsidR="00290300">
        <w:rPr>
          <w:rFonts w:ascii="Calibri" w:hAnsi="Calibri" w:cs="Calibri"/>
          <w:sz w:val="22"/>
          <w:szCs w:val="22"/>
          <w:lang w:val="ro-RO"/>
        </w:rPr>
        <w:t>ş</w:t>
      </w:r>
      <w:r w:rsidR="008B19F2" w:rsidRPr="00290300">
        <w:rPr>
          <w:rFonts w:ascii="Calibri" w:hAnsi="Calibri" w:cs="Calibri"/>
          <w:sz w:val="22"/>
          <w:szCs w:val="22"/>
          <w:lang w:val="ro-RO"/>
        </w:rPr>
        <w:t>i date de identificare ale acestuia</w:t>
      </w:r>
    </w:p>
    <w:p w14:paraId="06936442" w14:textId="77777777" w:rsidR="00AB588A" w:rsidRPr="004D3844" w:rsidRDefault="00AB588A" w:rsidP="00A0140F">
      <w:pPr>
        <w:pStyle w:val="ListParagraph"/>
        <w:numPr>
          <w:ilvl w:val="1"/>
          <w:numId w:val="2"/>
        </w:numPr>
        <w:spacing w:before="120" w:after="120"/>
        <w:ind w:left="714" w:hanging="357"/>
        <w:contextualSpacing w:val="0"/>
        <w:rPr>
          <w:rFonts w:ascii="Calibri" w:hAnsi="Calibri" w:cs="Calibri"/>
          <w:sz w:val="22"/>
          <w:szCs w:val="22"/>
          <w:lang w:val="ro-RO"/>
        </w:rPr>
      </w:pPr>
      <w:r w:rsidRPr="004D3844">
        <w:rPr>
          <w:rFonts w:ascii="Calibri" w:hAnsi="Calibri" w:cs="Calibri"/>
          <w:sz w:val="22"/>
          <w:szCs w:val="22"/>
          <w:lang w:val="ro-RO"/>
        </w:rPr>
        <w:t>Scurt istoric al solicitantului</w:t>
      </w:r>
      <w:r w:rsidR="00A03DE1" w:rsidRPr="004D3844">
        <w:rPr>
          <w:rFonts w:ascii="Calibri" w:hAnsi="Calibri" w:cs="Calibri"/>
          <w:sz w:val="22"/>
          <w:szCs w:val="22"/>
          <w:lang w:val="ro-RO"/>
        </w:rPr>
        <w:t xml:space="preserve"> </w:t>
      </w:r>
    </w:p>
    <w:p w14:paraId="5F79F44B" w14:textId="77777777" w:rsidR="00C563C5" w:rsidRPr="004D3844" w:rsidRDefault="00C563C5" w:rsidP="00A0140F">
      <w:pPr>
        <w:pStyle w:val="ListParagraph"/>
        <w:numPr>
          <w:ilvl w:val="1"/>
          <w:numId w:val="2"/>
        </w:numPr>
        <w:spacing w:before="120" w:after="120"/>
        <w:ind w:left="714" w:hanging="357"/>
        <w:contextualSpacing w:val="0"/>
        <w:rPr>
          <w:rFonts w:ascii="Calibri" w:hAnsi="Calibri" w:cs="Calibri"/>
          <w:sz w:val="22"/>
          <w:szCs w:val="22"/>
          <w:lang w:val="ro-RO"/>
        </w:rPr>
      </w:pPr>
      <w:r w:rsidRPr="004D3844">
        <w:rPr>
          <w:rFonts w:ascii="Calibri" w:hAnsi="Calibri" w:cs="Calibri"/>
          <w:sz w:val="22"/>
          <w:szCs w:val="22"/>
          <w:lang w:val="ro-RO"/>
        </w:rPr>
        <w:t>Obiecte de activitate ale solicitantului</w:t>
      </w:r>
      <w:r w:rsidR="00A03DE1" w:rsidRPr="004D3844">
        <w:rPr>
          <w:rFonts w:ascii="Calibri" w:hAnsi="Calibri" w:cs="Calibri"/>
          <w:sz w:val="22"/>
          <w:szCs w:val="22"/>
          <w:lang w:val="ro-RO"/>
        </w:rPr>
        <w:t xml:space="preserve"> (</w:t>
      </w:r>
      <w:r w:rsidR="000F358F" w:rsidRPr="004D3844">
        <w:rPr>
          <w:rFonts w:ascii="Calibri" w:hAnsi="Calibri" w:cs="Calibri"/>
          <w:sz w:val="22"/>
          <w:szCs w:val="22"/>
          <w:lang w:val="ro-RO"/>
        </w:rPr>
        <w:t xml:space="preserve">pentru care solicitantul </w:t>
      </w:r>
      <w:r w:rsidR="00487DFA" w:rsidRPr="004D3844">
        <w:rPr>
          <w:rFonts w:ascii="Calibri" w:hAnsi="Calibri" w:cs="Calibri"/>
          <w:sz w:val="22"/>
          <w:szCs w:val="22"/>
          <w:lang w:val="ro-RO"/>
        </w:rPr>
        <w:t xml:space="preserve">are </w:t>
      </w:r>
      <w:r w:rsidR="00C60C43" w:rsidRPr="004D3844">
        <w:rPr>
          <w:rFonts w:ascii="Calibri" w:hAnsi="Calibri" w:cs="Calibri"/>
          <w:sz w:val="22"/>
          <w:szCs w:val="22"/>
          <w:lang w:val="ro-RO"/>
        </w:rPr>
        <w:t xml:space="preserve">certificate constatatoare </w:t>
      </w:r>
      <w:r w:rsidR="00487DFA" w:rsidRPr="004D3844">
        <w:rPr>
          <w:rFonts w:ascii="Calibri" w:hAnsi="Calibri" w:cs="Calibri"/>
          <w:sz w:val="22"/>
          <w:szCs w:val="22"/>
          <w:lang w:val="ro-RO"/>
        </w:rPr>
        <w:t>de la Oficiul R</w:t>
      </w:r>
      <w:r w:rsidR="00E033C8" w:rsidRPr="004D3844">
        <w:rPr>
          <w:rFonts w:ascii="Calibri" w:hAnsi="Calibri" w:cs="Calibri"/>
          <w:sz w:val="22"/>
          <w:szCs w:val="22"/>
          <w:lang w:val="ro-RO"/>
        </w:rPr>
        <w:t>egistrului Comertului in sensul c</w:t>
      </w:r>
      <w:r w:rsidR="00290300">
        <w:rPr>
          <w:rFonts w:ascii="Calibri" w:hAnsi="Calibri" w:cs="Calibri"/>
          <w:sz w:val="22"/>
          <w:szCs w:val="22"/>
          <w:lang w:val="ro-RO"/>
        </w:rPr>
        <w:t>ă</w:t>
      </w:r>
      <w:r w:rsidR="00E033C8" w:rsidRPr="004D3844">
        <w:rPr>
          <w:rFonts w:ascii="Calibri" w:hAnsi="Calibri" w:cs="Calibri"/>
          <w:sz w:val="22"/>
          <w:szCs w:val="22"/>
          <w:lang w:val="ro-RO"/>
        </w:rPr>
        <w:t xml:space="preserve"> desf</w:t>
      </w:r>
      <w:r w:rsidR="00290300">
        <w:rPr>
          <w:rFonts w:ascii="Calibri" w:hAnsi="Calibri" w:cs="Calibri"/>
          <w:sz w:val="22"/>
          <w:szCs w:val="22"/>
          <w:lang w:val="ro-RO"/>
        </w:rPr>
        <w:t>ăş</w:t>
      </w:r>
      <w:r w:rsidR="00E033C8" w:rsidRPr="004D3844">
        <w:rPr>
          <w:rFonts w:ascii="Calibri" w:hAnsi="Calibri" w:cs="Calibri"/>
          <w:sz w:val="22"/>
          <w:szCs w:val="22"/>
          <w:lang w:val="ro-RO"/>
        </w:rPr>
        <w:t>oara respectivele activit</w:t>
      </w:r>
      <w:r w:rsidR="00290300">
        <w:rPr>
          <w:rFonts w:ascii="Calibri" w:hAnsi="Calibri" w:cs="Calibri"/>
          <w:sz w:val="22"/>
          <w:szCs w:val="22"/>
          <w:lang w:val="ro-RO"/>
        </w:rPr>
        <w:t>ăţ</w:t>
      </w:r>
      <w:r w:rsidR="00E033C8" w:rsidRPr="004D3844">
        <w:rPr>
          <w:rFonts w:ascii="Calibri" w:hAnsi="Calibri" w:cs="Calibri"/>
          <w:sz w:val="22"/>
          <w:szCs w:val="22"/>
          <w:lang w:val="ro-RO"/>
        </w:rPr>
        <w:t>i</w:t>
      </w:r>
      <w:r w:rsidR="00A03DE1" w:rsidRPr="004D3844">
        <w:rPr>
          <w:rFonts w:ascii="Calibri" w:hAnsi="Calibri" w:cs="Calibri"/>
          <w:sz w:val="22"/>
          <w:szCs w:val="22"/>
          <w:lang w:val="ro-RO"/>
        </w:rPr>
        <w:t>)</w:t>
      </w:r>
    </w:p>
    <w:p w14:paraId="649DC38D" w14:textId="77777777" w:rsidR="00C563C5" w:rsidRPr="004D3844" w:rsidRDefault="00732E2A" w:rsidP="00A0140F">
      <w:pPr>
        <w:pStyle w:val="ListParagraph"/>
        <w:numPr>
          <w:ilvl w:val="1"/>
          <w:numId w:val="2"/>
        </w:numPr>
        <w:spacing w:before="120" w:after="120"/>
        <w:ind w:left="714" w:hanging="357"/>
        <w:contextualSpacing w:val="0"/>
        <w:rPr>
          <w:rFonts w:ascii="Calibri" w:hAnsi="Calibri" w:cs="Calibri"/>
          <w:sz w:val="22"/>
          <w:szCs w:val="22"/>
          <w:lang w:val="ro-RO"/>
        </w:rPr>
      </w:pPr>
      <w:r w:rsidRPr="004D3844">
        <w:rPr>
          <w:rFonts w:ascii="Calibri" w:hAnsi="Calibri" w:cs="Calibri"/>
          <w:sz w:val="22"/>
          <w:szCs w:val="22"/>
          <w:lang w:val="ro-RO"/>
        </w:rPr>
        <w:t>Principalele mijloace fixe  aflate in patrimoniul solicitantului: resurse funciare (cu precizarea regimului propriet</w:t>
      </w:r>
      <w:r w:rsidR="00290300">
        <w:rPr>
          <w:rFonts w:ascii="Calibri" w:hAnsi="Calibri" w:cs="Calibri"/>
          <w:sz w:val="22"/>
          <w:szCs w:val="22"/>
          <w:lang w:val="ro-RO"/>
        </w:rPr>
        <w:t>ăţ</w:t>
      </w:r>
      <w:r w:rsidRPr="004D3844">
        <w:rPr>
          <w:rFonts w:ascii="Calibri" w:hAnsi="Calibri" w:cs="Calibri"/>
          <w:sz w:val="22"/>
          <w:szCs w:val="22"/>
          <w:lang w:val="ro-RO"/>
        </w:rPr>
        <w:t>ii), construc</w:t>
      </w:r>
      <w:r w:rsidR="00290300">
        <w:rPr>
          <w:rFonts w:ascii="Calibri" w:hAnsi="Calibri" w:cs="Calibri"/>
          <w:sz w:val="22"/>
          <w:szCs w:val="22"/>
          <w:lang w:val="ro-RO"/>
        </w:rPr>
        <w:t>ţ</w:t>
      </w:r>
      <w:r w:rsidRPr="004D3844">
        <w:rPr>
          <w:rFonts w:ascii="Calibri" w:hAnsi="Calibri" w:cs="Calibri"/>
          <w:sz w:val="22"/>
          <w:szCs w:val="22"/>
          <w:lang w:val="ro-RO"/>
        </w:rPr>
        <w:t xml:space="preserve">ii, utilaje </w:t>
      </w:r>
      <w:r w:rsidR="00290300">
        <w:rPr>
          <w:rFonts w:ascii="Calibri" w:hAnsi="Calibri" w:cs="Calibri"/>
          <w:sz w:val="22"/>
          <w:szCs w:val="22"/>
          <w:lang w:val="ro-RO"/>
        </w:rPr>
        <w:t>ş</w:t>
      </w:r>
      <w:r w:rsidRPr="004D3844">
        <w:rPr>
          <w:rFonts w:ascii="Calibri" w:hAnsi="Calibri" w:cs="Calibri"/>
          <w:sz w:val="22"/>
          <w:szCs w:val="22"/>
          <w:lang w:val="ro-RO"/>
        </w:rPr>
        <w:t>i echipamente, animale,etc</w:t>
      </w:r>
      <w:r w:rsidR="00330A4B" w:rsidRPr="004D3844">
        <w:rPr>
          <w:rFonts w:ascii="Calibri" w:hAnsi="Calibri" w:cs="Calibri"/>
          <w:sz w:val="22"/>
          <w:szCs w:val="22"/>
          <w:lang w:val="ro-RO"/>
        </w:rPr>
        <w:t>.</w:t>
      </w:r>
    </w:p>
    <w:p w14:paraId="1363DE0E" w14:textId="77777777" w:rsidR="007E5FAF" w:rsidRPr="004D3844" w:rsidRDefault="007E5FAF" w:rsidP="00A0140F">
      <w:pPr>
        <w:pStyle w:val="ListParagraph"/>
        <w:spacing w:before="120" w:after="120"/>
        <w:rPr>
          <w:rFonts w:ascii="Calibri" w:hAnsi="Calibri" w:cs="Calibri"/>
          <w:sz w:val="22"/>
          <w:szCs w:val="22"/>
          <w:lang w:val="ro-RO"/>
        </w:rPr>
      </w:pPr>
    </w:p>
    <w:tbl>
      <w:tblPr>
        <w:tblW w:w="848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749"/>
        <w:gridCol w:w="1647"/>
        <w:gridCol w:w="2382"/>
        <w:gridCol w:w="1709"/>
      </w:tblGrid>
      <w:tr w:rsidR="00732E2A" w:rsidRPr="004D3844" w14:paraId="7DD3F4B8" w14:textId="77777777" w:rsidTr="007442E3">
        <w:trPr>
          <w:trHeight w:val="735"/>
          <w:jc w:val="center"/>
        </w:trPr>
        <w:tc>
          <w:tcPr>
            <w:tcW w:w="2749" w:type="dxa"/>
            <w:shd w:val="clear" w:color="auto" w:fill="FFFFFF"/>
          </w:tcPr>
          <w:p w14:paraId="794A6CCA" w14:textId="77777777" w:rsidR="00732E2A" w:rsidRPr="004D3844" w:rsidRDefault="00732E2A" w:rsidP="00A0140F">
            <w:pPr>
              <w:spacing w:before="120" w:after="120"/>
              <w:jc w:val="center"/>
              <w:rPr>
                <w:rFonts w:ascii="Calibri" w:hAnsi="Calibri" w:cs="Calibri"/>
                <w:b/>
                <w:bCs/>
                <w:sz w:val="22"/>
                <w:szCs w:val="22"/>
                <w:lang w:val="ro-RO"/>
              </w:rPr>
            </w:pPr>
            <w:r w:rsidRPr="004D3844">
              <w:rPr>
                <w:rFonts w:ascii="Calibri" w:hAnsi="Calibri" w:cs="Calibri"/>
                <w:b/>
                <w:bCs/>
                <w:sz w:val="22"/>
                <w:szCs w:val="22"/>
                <w:lang w:val="ro-RO"/>
              </w:rPr>
              <w:t>Denumire mijloc fix</w:t>
            </w:r>
          </w:p>
        </w:tc>
        <w:tc>
          <w:tcPr>
            <w:tcW w:w="1647" w:type="dxa"/>
            <w:shd w:val="clear" w:color="auto" w:fill="FFFFFF"/>
          </w:tcPr>
          <w:p w14:paraId="373C79F1" w14:textId="77777777" w:rsidR="00732E2A" w:rsidRPr="004D3844" w:rsidRDefault="00732E2A" w:rsidP="00A0140F">
            <w:pPr>
              <w:spacing w:before="120" w:after="120"/>
              <w:jc w:val="center"/>
              <w:rPr>
                <w:rFonts w:ascii="Calibri" w:hAnsi="Calibri" w:cs="Calibri"/>
                <w:b/>
                <w:bCs/>
                <w:sz w:val="22"/>
                <w:szCs w:val="22"/>
                <w:lang w:val="ro-RO"/>
              </w:rPr>
            </w:pPr>
            <w:r w:rsidRPr="004D3844">
              <w:rPr>
                <w:rFonts w:ascii="Calibri" w:hAnsi="Calibri" w:cs="Calibri"/>
                <w:b/>
                <w:bCs/>
                <w:sz w:val="22"/>
                <w:szCs w:val="22"/>
                <w:lang w:val="ro-RO"/>
              </w:rPr>
              <w:t>Data achizitiei</w:t>
            </w:r>
          </w:p>
        </w:tc>
        <w:tc>
          <w:tcPr>
            <w:tcW w:w="2382" w:type="dxa"/>
            <w:shd w:val="clear" w:color="auto" w:fill="FFFFFF"/>
          </w:tcPr>
          <w:p w14:paraId="261EF66F" w14:textId="77777777" w:rsidR="00732E2A" w:rsidRPr="004D3844" w:rsidRDefault="00732E2A" w:rsidP="00A0140F">
            <w:pPr>
              <w:spacing w:before="120" w:after="120"/>
              <w:jc w:val="center"/>
              <w:rPr>
                <w:rFonts w:ascii="Calibri" w:hAnsi="Calibri" w:cs="Calibri"/>
                <w:b/>
                <w:bCs/>
                <w:sz w:val="22"/>
                <w:szCs w:val="22"/>
                <w:lang w:val="ro-RO"/>
              </w:rPr>
            </w:pPr>
            <w:r w:rsidRPr="004D3844">
              <w:rPr>
                <w:rFonts w:ascii="Calibri" w:hAnsi="Calibri" w:cs="Calibri"/>
                <w:b/>
                <w:bCs/>
                <w:sz w:val="22"/>
                <w:szCs w:val="22"/>
                <w:lang w:val="ro-RO"/>
              </w:rPr>
              <w:t>Valoare neta  la data intocmirii ultimului bilant                                                  -RON-</w:t>
            </w:r>
          </w:p>
        </w:tc>
        <w:tc>
          <w:tcPr>
            <w:tcW w:w="1709" w:type="dxa"/>
            <w:shd w:val="clear" w:color="auto" w:fill="FFFFFF"/>
          </w:tcPr>
          <w:p w14:paraId="0CE0B8AC" w14:textId="77777777" w:rsidR="00732E2A" w:rsidRPr="004D3844" w:rsidRDefault="00732E2A" w:rsidP="00A0140F">
            <w:pPr>
              <w:spacing w:before="120" w:after="120"/>
              <w:jc w:val="center"/>
              <w:rPr>
                <w:rFonts w:ascii="Calibri" w:hAnsi="Calibri" w:cs="Calibri"/>
                <w:b/>
                <w:bCs/>
                <w:sz w:val="22"/>
                <w:szCs w:val="22"/>
                <w:lang w:val="ro-RO"/>
              </w:rPr>
            </w:pPr>
            <w:r w:rsidRPr="004D3844">
              <w:rPr>
                <w:rFonts w:ascii="Calibri" w:hAnsi="Calibri" w:cs="Calibri"/>
                <w:b/>
                <w:bCs/>
                <w:sz w:val="22"/>
                <w:szCs w:val="22"/>
                <w:lang w:val="ro-RO"/>
              </w:rPr>
              <w:t xml:space="preserve">Bucati </w:t>
            </w:r>
          </w:p>
          <w:p w14:paraId="241968BE" w14:textId="77777777" w:rsidR="00732E2A" w:rsidRPr="004D3844" w:rsidRDefault="00732E2A" w:rsidP="00A0140F">
            <w:pPr>
              <w:spacing w:before="120" w:after="120"/>
              <w:rPr>
                <w:rFonts w:ascii="Calibri" w:hAnsi="Calibri" w:cs="Calibri"/>
                <w:b/>
                <w:bCs/>
                <w:sz w:val="22"/>
                <w:szCs w:val="22"/>
                <w:lang w:val="ro-RO"/>
              </w:rPr>
            </w:pPr>
          </w:p>
        </w:tc>
      </w:tr>
      <w:tr w:rsidR="00732E2A" w:rsidRPr="004D3844" w14:paraId="0DA26881" w14:textId="77777777" w:rsidTr="007442E3">
        <w:trPr>
          <w:trHeight w:val="255"/>
          <w:jc w:val="center"/>
        </w:trPr>
        <w:tc>
          <w:tcPr>
            <w:tcW w:w="2749" w:type="dxa"/>
            <w:shd w:val="clear" w:color="auto" w:fill="E0E0E0"/>
          </w:tcPr>
          <w:p w14:paraId="476043C9" w14:textId="77777777" w:rsidR="00732E2A" w:rsidRPr="004D3844" w:rsidRDefault="00732E2A"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1.CLADIRI TOTAL</w:t>
            </w:r>
          </w:p>
        </w:tc>
        <w:tc>
          <w:tcPr>
            <w:tcW w:w="1647" w:type="dxa"/>
            <w:shd w:val="clear" w:color="auto" w:fill="FFFFFF"/>
          </w:tcPr>
          <w:p w14:paraId="5315431F"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c>
          <w:tcPr>
            <w:tcW w:w="2382" w:type="dxa"/>
            <w:shd w:val="clear" w:color="auto" w:fill="FFFFFF"/>
          </w:tcPr>
          <w:p w14:paraId="71BCD294" w14:textId="77777777" w:rsidR="00732E2A" w:rsidRPr="004D3844" w:rsidRDefault="00732E2A" w:rsidP="00A0140F">
            <w:pPr>
              <w:spacing w:before="120" w:after="120"/>
              <w:jc w:val="right"/>
              <w:rPr>
                <w:rFonts w:ascii="Calibri" w:hAnsi="Calibri" w:cs="Calibri"/>
                <w:color w:val="008080"/>
                <w:sz w:val="22"/>
                <w:szCs w:val="22"/>
                <w:lang w:val="ro-RO"/>
              </w:rPr>
            </w:pPr>
          </w:p>
        </w:tc>
        <w:tc>
          <w:tcPr>
            <w:tcW w:w="1709" w:type="dxa"/>
            <w:shd w:val="clear" w:color="auto" w:fill="FFFFFF"/>
          </w:tcPr>
          <w:p w14:paraId="73E75B31"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r>
      <w:tr w:rsidR="00732E2A" w:rsidRPr="004D3844" w14:paraId="32A8FE4D" w14:textId="77777777" w:rsidTr="007442E3">
        <w:trPr>
          <w:trHeight w:val="255"/>
          <w:jc w:val="center"/>
        </w:trPr>
        <w:tc>
          <w:tcPr>
            <w:tcW w:w="2749" w:type="dxa"/>
            <w:shd w:val="clear" w:color="auto" w:fill="FFFFFF"/>
          </w:tcPr>
          <w:p w14:paraId="2A8FE086" w14:textId="77777777" w:rsidR="00732E2A" w:rsidRPr="004D3844" w:rsidRDefault="00732E2A"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 xml:space="preserve">  1.1 detaliati……………..</w:t>
            </w:r>
          </w:p>
        </w:tc>
        <w:tc>
          <w:tcPr>
            <w:tcW w:w="1647" w:type="dxa"/>
            <w:shd w:val="clear" w:color="auto" w:fill="FFFFFF"/>
          </w:tcPr>
          <w:p w14:paraId="6CA54F57"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c>
          <w:tcPr>
            <w:tcW w:w="2382" w:type="dxa"/>
            <w:shd w:val="clear" w:color="auto" w:fill="FFFFFF"/>
          </w:tcPr>
          <w:p w14:paraId="1CE1B491" w14:textId="77777777" w:rsidR="00732E2A" w:rsidRPr="004D3844" w:rsidRDefault="00732E2A" w:rsidP="00A0140F">
            <w:pPr>
              <w:spacing w:before="120" w:after="120"/>
              <w:jc w:val="right"/>
              <w:rPr>
                <w:rFonts w:ascii="Calibri" w:hAnsi="Calibri" w:cs="Calibri"/>
                <w:color w:val="008080"/>
                <w:sz w:val="22"/>
                <w:szCs w:val="22"/>
                <w:lang w:val="ro-RO"/>
              </w:rPr>
            </w:pPr>
          </w:p>
        </w:tc>
        <w:tc>
          <w:tcPr>
            <w:tcW w:w="1709" w:type="dxa"/>
            <w:shd w:val="clear" w:color="auto" w:fill="FFFFFF"/>
          </w:tcPr>
          <w:p w14:paraId="19D8F12D"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r>
      <w:tr w:rsidR="00732E2A" w:rsidRPr="004D3844" w14:paraId="2A90FE00" w14:textId="77777777" w:rsidTr="007442E3">
        <w:trPr>
          <w:trHeight w:val="255"/>
          <w:jc w:val="center"/>
        </w:trPr>
        <w:tc>
          <w:tcPr>
            <w:tcW w:w="2749" w:type="dxa"/>
            <w:tcBorders>
              <w:bottom w:val="single" w:sz="8" w:space="0" w:color="auto"/>
            </w:tcBorders>
            <w:shd w:val="clear" w:color="auto" w:fill="FFFFFF"/>
          </w:tcPr>
          <w:p w14:paraId="1830973B" w14:textId="77777777" w:rsidR="00732E2A" w:rsidRPr="004D3844" w:rsidRDefault="00732E2A"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 xml:space="preserve">  1.n detaliati………………</w:t>
            </w:r>
          </w:p>
        </w:tc>
        <w:tc>
          <w:tcPr>
            <w:tcW w:w="1647" w:type="dxa"/>
            <w:shd w:val="clear" w:color="auto" w:fill="FFFFFF"/>
          </w:tcPr>
          <w:p w14:paraId="1B26824F"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c>
          <w:tcPr>
            <w:tcW w:w="2382" w:type="dxa"/>
            <w:shd w:val="clear" w:color="auto" w:fill="FFFFFF"/>
          </w:tcPr>
          <w:p w14:paraId="2F61DC4E" w14:textId="77777777" w:rsidR="00732E2A" w:rsidRPr="004D3844" w:rsidRDefault="00732E2A" w:rsidP="00A0140F">
            <w:pPr>
              <w:spacing w:before="120" w:after="120"/>
              <w:jc w:val="right"/>
              <w:rPr>
                <w:rFonts w:ascii="Calibri" w:hAnsi="Calibri" w:cs="Calibri"/>
                <w:color w:val="008080"/>
                <w:sz w:val="22"/>
                <w:szCs w:val="22"/>
                <w:lang w:val="ro-RO"/>
              </w:rPr>
            </w:pPr>
          </w:p>
        </w:tc>
        <w:tc>
          <w:tcPr>
            <w:tcW w:w="1709" w:type="dxa"/>
            <w:shd w:val="clear" w:color="auto" w:fill="FFFFFF"/>
          </w:tcPr>
          <w:p w14:paraId="584D5A60"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r>
      <w:tr w:rsidR="00732E2A" w:rsidRPr="004D3844" w14:paraId="1DB6A957" w14:textId="77777777" w:rsidTr="007442E3">
        <w:trPr>
          <w:trHeight w:val="255"/>
          <w:jc w:val="center"/>
        </w:trPr>
        <w:tc>
          <w:tcPr>
            <w:tcW w:w="2749" w:type="dxa"/>
            <w:shd w:val="clear" w:color="auto" w:fill="E0E0E0"/>
          </w:tcPr>
          <w:p w14:paraId="176D19C6" w14:textId="77777777" w:rsidR="00732E2A" w:rsidRPr="004D3844" w:rsidRDefault="00732E2A"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2.UTILAJE TOTAL</w:t>
            </w:r>
          </w:p>
        </w:tc>
        <w:tc>
          <w:tcPr>
            <w:tcW w:w="1647" w:type="dxa"/>
            <w:shd w:val="clear" w:color="auto" w:fill="FFFFFF"/>
          </w:tcPr>
          <w:p w14:paraId="4F827741"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c>
          <w:tcPr>
            <w:tcW w:w="2382" w:type="dxa"/>
            <w:shd w:val="clear" w:color="auto" w:fill="FFFFFF"/>
          </w:tcPr>
          <w:p w14:paraId="5B25C68A" w14:textId="77777777" w:rsidR="00732E2A" w:rsidRPr="004D3844" w:rsidRDefault="00732E2A" w:rsidP="00A0140F">
            <w:pPr>
              <w:spacing w:before="120" w:after="120"/>
              <w:jc w:val="right"/>
              <w:rPr>
                <w:rFonts w:ascii="Calibri" w:hAnsi="Calibri" w:cs="Calibri"/>
                <w:color w:val="008080"/>
                <w:sz w:val="22"/>
                <w:szCs w:val="22"/>
                <w:lang w:val="ro-RO"/>
              </w:rPr>
            </w:pPr>
          </w:p>
        </w:tc>
        <w:tc>
          <w:tcPr>
            <w:tcW w:w="1709" w:type="dxa"/>
            <w:shd w:val="clear" w:color="auto" w:fill="FFFFFF"/>
          </w:tcPr>
          <w:p w14:paraId="533E7260"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r>
      <w:tr w:rsidR="00732E2A" w:rsidRPr="004D3844" w14:paraId="2F3FD626" w14:textId="77777777" w:rsidTr="007442E3">
        <w:trPr>
          <w:trHeight w:val="255"/>
          <w:jc w:val="center"/>
        </w:trPr>
        <w:tc>
          <w:tcPr>
            <w:tcW w:w="2749" w:type="dxa"/>
            <w:shd w:val="clear" w:color="auto" w:fill="FFFFFF"/>
          </w:tcPr>
          <w:p w14:paraId="038B27A1" w14:textId="77777777" w:rsidR="00732E2A" w:rsidRPr="004D3844" w:rsidRDefault="00732E2A"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 xml:space="preserve">  2.1 detaliati……………..</w:t>
            </w:r>
          </w:p>
        </w:tc>
        <w:tc>
          <w:tcPr>
            <w:tcW w:w="1647" w:type="dxa"/>
            <w:shd w:val="clear" w:color="auto" w:fill="FFFFFF"/>
          </w:tcPr>
          <w:p w14:paraId="0C7C07BC"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c>
          <w:tcPr>
            <w:tcW w:w="2382" w:type="dxa"/>
            <w:shd w:val="clear" w:color="auto" w:fill="FFFFFF"/>
          </w:tcPr>
          <w:p w14:paraId="0D416C46" w14:textId="77777777" w:rsidR="00732E2A" w:rsidRPr="004D3844" w:rsidRDefault="00732E2A" w:rsidP="00A0140F">
            <w:pPr>
              <w:spacing w:before="120" w:after="120"/>
              <w:jc w:val="right"/>
              <w:rPr>
                <w:rFonts w:ascii="Calibri" w:hAnsi="Calibri" w:cs="Calibri"/>
                <w:color w:val="008080"/>
                <w:sz w:val="22"/>
                <w:szCs w:val="22"/>
                <w:lang w:val="ro-RO"/>
              </w:rPr>
            </w:pPr>
          </w:p>
        </w:tc>
        <w:tc>
          <w:tcPr>
            <w:tcW w:w="1709" w:type="dxa"/>
            <w:shd w:val="clear" w:color="auto" w:fill="FFFFFF"/>
          </w:tcPr>
          <w:p w14:paraId="21E37D04"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r>
      <w:tr w:rsidR="00732E2A" w:rsidRPr="004D3844" w14:paraId="167A8C1D" w14:textId="77777777" w:rsidTr="007442E3">
        <w:trPr>
          <w:trHeight w:val="255"/>
          <w:jc w:val="center"/>
        </w:trPr>
        <w:tc>
          <w:tcPr>
            <w:tcW w:w="2749" w:type="dxa"/>
            <w:shd w:val="clear" w:color="auto" w:fill="FFFFFF"/>
          </w:tcPr>
          <w:p w14:paraId="3F074586" w14:textId="77777777" w:rsidR="00732E2A" w:rsidRPr="004D3844" w:rsidRDefault="00732E2A"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 xml:space="preserve">  2.n detaliati………………</w:t>
            </w:r>
          </w:p>
        </w:tc>
        <w:tc>
          <w:tcPr>
            <w:tcW w:w="1647" w:type="dxa"/>
            <w:shd w:val="clear" w:color="auto" w:fill="FFFFFF"/>
          </w:tcPr>
          <w:p w14:paraId="1502F7BB"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c>
          <w:tcPr>
            <w:tcW w:w="2382" w:type="dxa"/>
            <w:shd w:val="clear" w:color="auto" w:fill="FFFFFF"/>
          </w:tcPr>
          <w:p w14:paraId="2DE67071" w14:textId="77777777" w:rsidR="00732E2A" w:rsidRPr="004D3844" w:rsidRDefault="00732E2A" w:rsidP="00A0140F">
            <w:pPr>
              <w:spacing w:before="120" w:after="120"/>
              <w:jc w:val="right"/>
              <w:rPr>
                <w:rFonts w:ascii="Calibri" w:hAnsi="Calibri" w:cs="Calibri"/>
                <w:color w:val="008080"/>
                <w:sz w:val="22"/>
                <w:szCs w:val="22"/>
                <w:lang w:val="ro-RO"/>
              </w:rPr>
            </w:pPr>
          </w:p>
        </w:tc>
        <w:tc>
          <w:tcPr>
            <w:tcW w:w="1709" w:type="dxa"/>
            <w:shd w:val="clear" w:color="auto" w:fill="FFFFFF"/>
          </w:tcPr>
          <w:p w14:paraId="7C7458AB"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r>
      <w:tr w:rsidR="00732E2A" w:rsidRPr="004D3844" w14:paraId="139227E1" w14:textId="77777777" w:rsidTr="007442E3">
        <w:trPr>
          <w:trHeight w:val="255"/>
          <w:jc w:val="center"/>
        </w:trPr>
        <w:tc>
          <w:tcPr>
            <w:tcW w:w="2749" w:type="dxa"/>
            <w:shd w:val="clear" w:color="auto" w:fill="E0E0E0"/>
          </w:tcPr>
          <w:p w14:paraId="765DEEE7" w14:textId="77777777" w:rsidR="00732E2A" w:rsidRPr="004D3844" w:rsidRDefault="00732E2A"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3.ANIMALE</w:t>
            </w:r>
          </w:p>
        </w:tc>
        <w:tc>
          <w:tcPr>
            <w:tcW w:w="1647" w:type="dxa"/>
            <w:shd w:val="clear" w:color="auto" w:fill="FFFFFF"/>
          </w:tcPr>
          <w:p w14:paraId="0CA300DE"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c>
          <w:tcPr>
            <w:tcW w:w="2382" w:type="dxa"/>
            <w:shd w:val="clear" w:color="auto" w:fill="FFFFFF"/>
          </w:tcPr>
          <w:p w14:paraId="6464FC51" w14:textId="77777777" w:rsidR="00732E2A" w:rsidRPr="004D3844" w:rsidRDefault="00732E2A" w:rsidP="00A0140F">
            <w:pPr>
              <w:spacing w:before="120" w:after="120"/>
              <w:jc w:val="right"/>
              <w:rPr>
                <w:rFonts w:ascii="Calibri" w:hAnsi="Calibri" w:cs="Calibri"/>
                <w:color w:val="008080"/>
                <w:sz w:val="22"/>
                <w:szCs w:val="22"/>
                <w:lang w:val="ro-RO"/>
              </w:rPr>
            </w:pPr>
          </w:p>
        </w:tc>
        <w:tc>
          <w:tcPr>
            <w:tcW w:w="1709" w:type="dxa"/>
            <w:shd w:val="clear" w:color="auto" w:fill="FFFFFF"/>
          </w:tcPr>
          <w:p w14:paraId="1130AE0F"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r>
      <w:tr w:rsidR="00732E2A" w:rsidRPr="004D3844" w14:paraId="5A383BB9" w14:textId="77777777" w:rsidTr="007442E3">
        <w:trPr>
          <w:trHeight w:val="255"/>
          <w:jc w:val="center"/>
        </w:trPr>
        <w:tc>
          <w:tcPr>
            <w:tcW w:w="2749" w:type="dxa"/>
            <w:shd w:val="clear" w:color="auto" w:fill="FFFFFF"/>
          </w:tcPr>
          <w:p w14:paraId="69109F94" w14:textId="77777777" w:rsidR="00732E2A" w:rsidRPr="004D3844" w:rsidRDefault="00732E2A"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 xml:space="preserve">  3.1 detaliati……………..</w:t>
            </w:r>
          </w:p>
        </w:tc>
        <w:tc>
          <w:tcPr>
            <w:tcW w:w="1647" w:type="dxa"/>
            <w:shd w:val="clear" w:color="auto" w:fill="FFFFFF"/>
          </w:tcPr>
          <w:p w14:paraId="3DC6DD7D"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c>
          <w:tcPr>
            <w:tcW w:w="2382" w:type="dxa"/>
            <w:shd w:val="clear" w:color="auto" w:fill="FFFFFF"/>
          </w:tcPr>
          <w:p w14:paraId="112BCD65" w14:textId="77777777" w:rsidR="00732E2A" w:rsidRPr="004D3844" w:rsidRDefault="00732E2A" w:rsidP="00A0140F">
            <w:pPr>
              <w:spacing w:before="120" w:after="120"/>
              <w:jc w:val="right"/>
              <w:rPr>
                <w:rFonts w:ascii="Calibri" w:hAnsi="Calibri" w:cs="Calibri"/>
                <w:color w:val="008080"/>
                <w:sz w:val="22"/>
                <w:szCs w:val="22"/>
                <w:lang w:val="ro-RO"/>
              </w:rPr>
            </w:pPr>
          </w:p>
        </w:tc>
        <w:tc>
          <w:tcPr>
            <w:tcW w:w="1709" w:type="dxa"/>
            <w:shd w:val="clear" w:color="auto" w:fill="FFFFFF"/>
          </w:tcPr>
          <w:p w14:paraId="58734C05"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r>
      <w:tr w:rsidR="00732E2A" w:rsidRPr="004D3844" w14:paraId="33582CF5" w14:textId="77777777" w:rsidTr="007442E3">
        <w:trPr>
          <w:trHeight w:val="255"/>
          <w:jc w:val="center"/>
        </w:trPr>
        <w:tc>
          <w:tcPr>
            <w:tcW w:w="2749" w:type="dxa"/>
            <w:shd w:val="clear" w:color="auto" w:fill="FFFFFF"/>
          </w:tcPr>
          <w:p w14:paraId="3A58153A" w14:textId="77777777" w:rsidR="00732E2A" w:rsidRPr="004D3844" w:rsidRDefault="00732E2A"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 xml:space="preserve">  3.n detaliati………………</w:t>
            </w:r>
          </w:p>
        </w:tc>
        <w:tc>
          <w:tcPr>
            <w:tcW w:w="1647" w:type="dxa"/>
            <w:shd w:val="clear" w:color="auto" w:fill="FFFFFF"/>
          </w:tcPr>
          <w:p w14:paraId="603336EC"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c>
          <w:tcPr>
            <w:tcW w:w="2382" w:type="dxa"/>
            <w:shd w:val="clear" w:color="auto" w:fill="FFFFFF"/>
          </w:tcPr>
          <w:p w14:paraId="27CEE84F" w14:textId="77777777" w:rsidR="00732E2A" w:rsidRPr="004D3844" w:rsidRDefault="00732E2A" w:rsidP="00A0140F">
            <w:pPr>
              <w:spacing w:before="120" w:after="120"/>
              <w:jc w:val="right"/>
              <w:rPr>
                <w:rFonts w:ascii="Calibri" w:hAnsi="Calibri" w:cs="Calibri"/>
                <w:color w:val="008080"/>
                <w:sz w:val="22"/>
                <w:szCs w:val="22"/>
                <w:lang w:val="ro-RO"/>
              </w:rPr>
            </w:pPr>
          </w:p>
        </w:tc>
        <w:tc>
          <w:tcPr>
            <w:tcW w:w="1709" w:type="dxa"/>
            <w:shd w:val="clear" w:color="auto" w:fill="FFFFFF"/>
          </w:tcPr>
          <w:p w14:paraId="47B2D9BE"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r>
      <w:tr w:rsidR="00732E2A" w:rsidRPr="004D3844" w14:paraId="139EEE3E" w14:textId="77777777" w:rsidTr="007442E3">
        <w:trPr>
          <w:trHeight w:val="270"/>
          <w:jc w:val="center"/>
        </w:trPr>
        <w:tc>
          <w:tcPr>
            <w:tcW w:w="2749" w:type="dxa"/>
            <w:shd w:val="clear" w:color="auto" w:fill="E0E0E0"/>
          </w:tcPr>
          <w:p w14:paraId="58C19229" w14:textId="77777777" w:rsidR="00732E2A" w:rsidRPr="004D3844" w:rsidRDefault="00732E2A"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4.ALTELE - detaliati</w:t>
            </w:r>
          </w:p>
        </w:tc>
        <w:tc>
          <w:tcPr>
            <w:tcW w:w="1647" w:type="dxa"/>
            <w:shd w:val="clear" w:color="auto" w:fill="FFFFFF"/>
          </w:tcPr>
          <w:p w14:paraId="151122F6"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c>
          <w:tcPr>
            <w:tcW w:w="2382" w:type="dxa"/>
            <w:shd w:val="clear" w:color="auto" w:fill="FFFFFF"/>
          </w:tcPr>
          <w:p w14:paraId="4D76F8B4" w14:textId="77777777" w:rsidR="00732E2A" w:rsidRPr="004D3844" w:rsidRDefault="00732E2A" w:rsidP="00A0140F">
            <w:pPr>
              <w:spacing w:before="120" w:after="120"/>
              <w:jc w:val="right"/>
              <w:rPr>
                <w:rFonts w:ascii="Calibri" w:hAnsi="Calibri" w:cs="Calibri"/>
                <w:color w:val="008080"/>
                <w:sz w:val="22"/>
                <w:szCs w:val="22"/>
                <w:lang w:val="ro-RO"/>
              </w:rPr>
            </w:pPr>
          </w:p>
        </w:tc>
        <w:tc>
          <w:tcPr>
            <w:tcW w:w="1709" w:type="dxa"/>
            <w:shd w:val="clear" w:color="auto" w:fill="FFFFFF"/>
          </w:tcPr>
          <w:p w14:paraId="682FFA37" w14:textId="77777777" w:rsidR="00732E2A" w:rsidRPr="004D3844" w:rsidRDefault="00732E2A" w:rsidP="00A0140F">
            <w:pPr>
              <w:spacing w:before="120" w:after="120"/>
              <w:jc w:val="right"/>
              <w:rPr>
                <w:rFonts w:ascii="Calibri" w:hAnsi="Calibri" w:cs="Calibri"/>
                <w:color w:val="008080"/>
                <w:sz w:val="22"/>
                <w:szCs w:val="22"/>
                <w:lang w:val="ro-RO"/>
              </w:rPr>
            </w:pPr>
            <w:r w:rsidRPr="004D3844">
              <w:rPr>
                <w:rFonts w:ascii="Calibri" w:hAnsi="Calibri" w:cs="Calibri"/>
                <w:color w:val="008080"/>
                <w:sz w:val="22"/>
                <w:szCs w:val="22"/>
                <w:lang w:val="ro-RO"/>
              </w:rPr>
              <w:t> </w:t>
            </w:r>
          </w:p>
        </w:tc>
      </w:tr>
      <w:tr w:rsidR="00732E2A" w:rsidRPr="004D3844" w14:paraId="297E0FE7" w14:textId="77777777" w:rsidTr="007442E3">
        <w:trPr>
          <w:trHeight w:val="270"/>
          <w:jc w:val="center"/>
        </w:trPr>
        <w:tc>
          <w:tcPr>
            <w:tcW w:w="2749" w:type="dxa"/>
            <w:shd w:val="clear" w:color="auto" w:fill="333333"/>
          </w:tcPr>
          <w:p w14:paraId="53268754" w14:textId="77777777" w:rsidR="00732E2A" w:rsidRPr="004D3844" w:rsidRDefault="00732E2A" w:rsidP="00A0140F">
            <w:pPr>
              <w:spacing w:before="120" w:after="120"/>
              <w:jc w:val="center"/>
              <w:rPr>
                <w:rFonts w:ascii="Calibri" w:hAnsi="Calibri" w:cs="Calibri"/>
                <w:b/>
                <w:bCs/>
                <w:color w:val="FFFFFF"/>
                <w:sz w:val="22"/>
                <w:szCs w:val="22"/>
                <w:lang w:val="ro-RO"/>
              </w:rPr>
            </w:pPr>
            <w:r w:rsidRPr="004D3844">
              <w:rPr>
                <w:rFonts w:ascii="Calibri" w:hAnsi="Calibri" w:cs="Calibri"/>
                <w:b/>
                <w:bCs/>
                <w:color w:val="FFFFFF"/>
                <w:sz w:val="22"/>
                <w:szCs w:val="22"/>
                <w:lang w:val="ro-RO"/>
              </w:rPr>
              <w:t>TOTAL</w:t>
            </w:r>
          </w:p>
        </w:tc>
        <w:tc>
          <w:tcPr>
            <w:tcW w:w="1647" w:type="dxa"/>
          </w:tcPr>
          <w:p w14:paraId="0822944F" w14:textId="77777777" w:rsidR="00732E2A" w:rsidRPr="004D3844" w:rsidRDefault="00732E2A" w:rsidP="00A0140F">
            <w:pPr>
              <w:spacing w:before="120" w:after="120"/>
              <w:jc w:val="right"/>
              <w:rPr>
                <w:rFonts w:ascii="Calibri" w:hAnsi="Calibri" w:cs="Calibri"/>
                <w:b/>
                <w:bCs/>
                <w:color w:val="FFFFFF"/>
                <w:sz w:val="22"/>
                <w:szCs w:val="22"/>
                <w:lang w:val="ro-RO"/>
              </w:rPr>
            </w:pPr>
            <w:r w:rsidRPr="004D3844">
              <w:rPr>
                <w:rFonts w:ascii="Calibri" w:hAnsi="Calibri" w:cs="Calibri"/>
                <w:b/>
                <w:bCs/>
                <w:color w:val="FFFFFF"/>
                <w:sz w:val="22"/>
                <w:szCs w:val="22"/>
                <w:lang w:val="ro-RO"/>
              </w:rPr>
              <w:t> </w:t>
            </w:r>
          </w:p>
        </w:tc>
        <w:tc>
          <w:tcPr>
            <w:tcW w:w="2382" w:type="dxa"/>
          </w:tcPr>
          <w:p w14:paraId="31A058AB" w14:textId="77777777" w:rsidR="00732E2A" w:rsidRPr="004D3844" w:rsidRDefault="00732E2A" w:rsidP="00A0140F">
            <w:pPr>
              <w:spacing w:before="120" w:after="120"/>
              <w:jc w:val="right"/>
              <w:rPr>
                <w:rFonts w:ascii="Calibri" w:hAnsi="Calibri" w:cs="Calibri"/>
                <w:b/>
                <w:bCs/>
                <w:color w:val="FFFFFF"/>
                <w:sz w:val="22"/>
                <w:szCs w:val="22"/>
                <w:lang w:val="ro-RO"/>
              </w:rPr>
            </w:pPr>
          </w:p>
        </w:tc>
        <w:tc>
          <w:tcPr>
            <w:tcW w:w="1709" w:type="dxa"/>
          </w:tcPr>
          <w:p w14:paraId="6F7653E9" w14:textId="77777777" w:rsidR="00732E2A" w:rsidRPr="004D3844" w:rsidRDefault="00732E2A" w:rsidP="00A0140F">
            <w:pPr>
              <w:spacing w:before="120" w:after="120"/>
              <w:jc w:val="right"/>
              <w:rPr>
                <w:rFonts w:ascii="Calibri" w:hAnsi="Calibri" w:cs="Calibri"/>
                <w:b/>
                <w:bCs/>
                <w:color w:val="FFFFFF"/>
                <w:sz w:val="22"/>
                <w:szCs w:val="22"/>
                <w:lang w:val="ro-RO"/>
              </w:rPr>
            </w:pPr>
            <w:r w:rsidRPr="004D3844">
              <w:rPr>
                <w:rFonts w:ascii="Calibri" w:hAnsi="Calibri" w:cs="Calibri"/>
                <w:b/>
                <w:bCs/>
                <w:color w:val="FFFFFF"/>
                <w:sz w:val="22"/>
                <w:szCs w:val="22"/>
                <w:lang w:val="ro-RO"/>
              </w:rPr>
              <w:t> </w:t>
            </w:r>
          </w:p>
        </w:tc>
      </w:tr>
    </w:tbl>
    <w:p w14:paraId="6434C6F0" w14:textId="77777777" w:rsidR="002D78E5" w:rsidRPr="004D3844" w:rsidRDefault="002D78E5" w:rsidP="00A0140F">
      <w:pPr>
        <w:pStyle w:val="ListParagraph"/>
        <w:spacing w:before="120" w:after="120"/>
        <w:jc w:val="both"/>
        <w:rPr>
          <w:rFonts w:ascii="Calibri" w:hAnsi="Calibri" w:cs="Calibri"/>
          <w:sz w:val="22"/>
          <w:szCs w:val="22"/>
          <w:lang w:val="ro-RO"/>
        </w:rPr>
      </w:pPr>
    </w:p>
    <w:tbl>
      <w:tblPr>
        <w:tblW w:w="792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620"/>
        <w:gridCol w:w="1710"/>
        <w:gridCol w:w="2340"/>
        <w:gridCol w:w="1710"/>
      </w:tblGrid>
      <w:tr w:rsidR="00732E2A" w:rsidRPr="004D3844" w14:paraId="1DF66176" w14:textId="77777777">
        <w:tc>
          <w:tcPr>
            <w:tcW w:w="7920" w:type="dxa"/>
            <w:gridSpan w:val="5"/>
            <w:shd w:val="clear" w:color="auto" w:fill="D9D9D9"/>
          </w:tcPr>
          <w:p w14:paraId="57C0E3F7" w14:textId="77777777" w:rsidR="00732E2A" w:rsidRPr="004D3844" w:rsidRDefault="00732E2A"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TERENURI</w:t>
            </w:r>
          </w:p>
        </w:tc>
      </w:tr>
      <w:tr w:rsidR="00732E2A" w:rsidRPr="004D3844" w14:paraId="6CC65A27" w14:textId="77777777">
        <w:tc>
          <w:tcPr>
            <w:tcW w:w="540" w:type="dxa"/>
          </w:tcPr>
          <w:p w14:paraId="1005A078" w14:textId="77777777" w:rsidR="00732E2A" w:rsidRPr="004D3844" w:rsidRDefault="00732E2A"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Nr.crt</w:t>
            </w:r>
          </w:p>
        </w:tc>
        <w:tc>
          <w:tcPr>
            <w:tcW w:w="1620" w:type="dxa"/>
          </w:tcPr>
          <w:p w14:paraId="42E9E2B3" w14:textId="77777777" w:rsidR="00732E2A" w:rsidRPr="004D3844" w:rsidRDefault="00732E2A"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Amplasare Judet/Localitate</w:t>
            </w:r>
          </w:p>
        </w:tc>
        <w:tc>
          <w:tcPr>
            <w:tcW w:w="1710" w:type="dxa"/>
          </w:tcPr>
          <w:p w14:paraId="21AAD554" w14:textId="77777777" w:rsidR="00732E2A" w:rsidRPr="004D3844" w:rsidRDefault="00732E2A"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Suprafata totala (mp) / Categoria de folosinta</w:t>
            </w:r>
          </w:p>
        </w:tc>
        <w:tc>
          <w:tcPr>
            <w:tcW w:w="2340" w:type="dxa"/>
          </w:tcPr>
          <w:p w14:paraId="31C6CB5D" w14:textId="77777777" w:rsidR="00732E2A" w:rsidRPr="004D3844" w:rsidRDefault="00732E2A"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Valoarea contabila</w:t>
            </w:r>
          </w:p>
          <w:p w14:paraId="32746C14" w14:textId="77777777" w:rsidR="00732E2A" w:rsidRPr="004D3844" w:rsidRDefault="00732E2A"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 RON-</w:t>
            </w:r>
          </w:p>
        </w:tc>
        <w:tc>
          <w:tcPr>
            <w:tcW w:w="1710" w:type="dxa"/>
          </w:tcPr>
          <w:p w14:paraId="37630512" w14:textId="77777777" w:rsidR="00732E2A" w:rsidRPr="004D3844" w:rsidRDefault="00732E2A"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Regim juridic</w:t>
            </w:r>
          </w:p>
        </w:tc>
      </w:tr>
      <w:tr w:rsidR="00732E2A" w:rsidRPr="004D3844" w14:paraId="209A8773" w14:textId="77777777">
        <w:tc>
          <w:tcPr>
            <w:tcW w:w="540" w:type="dxa"/>
          </w:tcPr>
          <w:p w14:paraId="107D8979" w14:textId="77777777" w:rsidR="00732E2A" w:rsidRPr="004D3844" w:rsidRDefault="00732E2A" w:rsidP="00A0140F">
            <w:pPr>
              <w:spacing w:before="120" w:after="120"/>
              <w:jc w:val="both"/>
              <w:rPr>
                <w:rFonts w:ascii="Calibri" w:hAnsi="Calibri" w:cs="Calibri"/>
                <w:b/>
                <w:sz w:val="22"/>
                <w:szCs w:val="22"/>
                <w:lang w:val="ro-RO"/>
              </w:rPr>
            </w:pPr>
          </w:p>
        </w:tc>
        <w:tc>
          <w:tcPr>
            <w:tcW w:w="1620" w:type="dxa"/>
          </w:tcPr>
          <w:p w14:paraId="3B0FB1D0" w14:textId="77777777" w:rsidR="00732E2A" w:rsidRPr="004D3844" w:rsidRDefault="00732E2A" w:rsidP="00A0140F">
            <w:pPr>
              <w:spacing w:before="120" w:after="120"/>
              <w:jc w:val="both"/>
              <w:rPr>
                <w:rFonts w:ascii="Calibri" w:hAnsi="Calibri" w:cs="Calibri"/>
                <w:b/>
                <w:sz w:val="22"/>
                <w:szCs w:val="22"/>
                <w:lang w:val="ro-RO"/>
              </w:rPr>
            </w:pPr>
          </w:p>
        </w:tc>
        <w:tc>
          <w:tcPr>
            <w:tcW w:w="1710" w:type="dxa"/>
          </w:tcPr>
          <w:p w14:paraId="64253DA5" w14:textId="77777777" w:rsidR="00732E2A" w:rsidRPr="004D3844" w:rsidRDefault="00732E2A" w:rsidP="00A0140F">
            <w:pPr>
              <w:spacing w:before="120" w:after="120"/>
              <w:jc w:val="both"/>
              <w:rPr>
                <w:rFonts w:ascii="Calibri" w:hAnsi="Calibri" w:cs="Calibri"/>
                <w:b/>
                <w:sz w:val="22"/>
                <w:szCs w:val="22"/>
                <w:lang w:val="ro-RO"/>
              </w:rPr>
            </w:pPr>
          </w:p>
        </w:tc>
        <w:tc>
          <w:tcPr>
            <w:tcW w:w="2340" w:type="dxa"/>
          </w:tcPr>
          <w:p w14:paraId="03BACEEB" w14:textId="77777777" w:rsidR="00732E2A" w:rsidRPr="004D3844" w:rsidRDefault="00732E2A" w:rsidP="00A0140F">
            <w:pPr>
              <w:spacing w:before="120" w:after="120"/>
              <w:jc w:val="both"/>
              <w:rPr>
                <w:rFonts w:ascii="Calibri" w:hAnsi="Calibri" w:cs="Calibri"/>
                <w:b/>
                <w:sz w:val="22"/>
                <w:szCs w:val="22"/>
                <w:lang w:val="ro-RO"/>
              </w:rPr>
            </w:pPr>
          </w:p>
        </w:tc>
        <w:tc>
          <w:tcPr>
            <w:tcW w:w="1710" w:type="dxa"/>
          </w:tcPr>
          <w:p w14:paraId="30A0B708" w14:textId="77777777" w:rsidR="00732E2A" w:rsidRPr="004D3844" w:rsidRDefault="00732E2A" w:rsidP="00A0140F">
            <w:pPr>
              <w:spacing w:before="120" w:after="120"/>
              <w:jc w:val="both"/>
              <w:rPr>
                <w:rFonts w:ascii="Calibri" w:hAnsi="Calibri" w:cs="Calibri"/>
                <w:b/>
                <w:sz w:val="22"/>
                <w:szCs w:val="22"/>
                <w:lang w:val="ro-RO"/>
              </w:rPr>
            </w:pPr>
          </w:p>
        </w:tc>
      </w:tr>
      <w:tr w:rsidR="00732E2A" w:rsidRPr="004D3844" w14:paraId="37205927" w14:textId="77777777">
        <w:tc>
          <w:tcPr>
            <w:tcW w:w="540" w:type="dxa"/>
          </w:tcPr>
          <w:p w14:paraId="634AFC93" w14:textId="77777777" w:rsidR="00732E2A" w:rsidRPr="004D3844" w:rsidRDefault="00732E2A" w:rsidP="00A0140F">
            <w:pPr>
              <w:spacing w:before="120" w:after="120"/>
              <w:jc w:val="both"/>
              <w:rPr>
                <w:rFonts w:ascii="Calibri" w:hAnsi="Calibri" w:cs="Calibri"/>
                <w:b/>
                <w:sz w:val="22"/>
                <w:szCs w:val="22"/>
                <w:lang w:val="ro-RO"/>
              </w:rPr>
            </w:pPr>
          </w:p>
        </w:tc>
        <w:tc>
          <w:tcPr>
            <w:tcW w:w="1620" w:type="dxa"/>
          </w:tcPr>
          <w:p w14:paraId="4EC87D47" w14:textId="77777777" w:rsidR="00732E2A" w:rsidRPr="004D3844" w:rsidRDefault="00732E2A" w:rsidP="00A0140F">
            <w:pPr>
              <w:spacing w:before="120" w:after="120"/>
              <w:jc w:val="both"/>
              <w:rPr>
                <w:rFonts w:ascii="Calibri" w:hAnsi="Calibri" w:cs="Calibri"/>
                <w:b/>
                <w:sz w:val="22"/>
                <w:szCs w:val="22"/>
                <w:lang w:val="ro-RO"/>
              </w:rPr>
            </w:pPr>
          </w:p>
        </w:tc>
        <w:tc>
          <w:tcPr>
            <w:tcW w:w="1710" w:type="dxa"/>
          </w:tcPr>
          <w:p w14:paraId="7C7AD984" w14:textId="77777777" w:rsidR="00732E2A" w:rsidRPr="004D3844" w:rsidRDefault="00732E2A" w:rsidP="00A0140F">
            <w:pPr>
              <w:spacing w:before="120" w:after="120"/>
              <w:jc w:val="both"/>
              <w:rPr>
                <w:rFonts w:ascii="Calibri" w:hAnsi="Calibri" w:cs="Calibri"/>
                <w:b/>
                <w:sz w:val="22"/>
                <w:szCs w:val="22"/>
                <w:lang w:val="ro-RO"/>
              </w:rPr>
            </w:pPr>
          </w:p>
        </w:tc>
        <w:tc>
          <w:tcPr>
            <w:tcW w:w="2340" w:type="dxa"/>
          </w:tcPr>
          <w:p w14:paraId="0FF79D29" w14:textId="77777777" w:rsidR="00732E2A" w:rsidRPr="004D3844" w:rsidRDefault="00732E2A" w:rsidP="00A0140F">
            <w:pPr>
              <w:spacing w:before="120" w:after="120"/>
              <w:jc w:val="both"/>
              <w:rPr>
                <w:rFonts w:ascii="Calibri" w:hAnsi="Calibri" w:cs="Calibri"/>
                <w:b/>
                <w:sz w:val="22"/>
                <w:szCs w:val="22"/>
                <w:lang w:val="ro-RO"/>
              </w:rPr>
            </w:pPr>
          </w:p>
        </w:tc>
        <w:tc>
          <w:tcPr>
            <w:tcW w:w="1710" w:type="dxa"/>
          </w:tcPr>
          <w:p w14:paraId="2954D948" w14:textId="77777777" w:rsidR="00732E2A" w:rsidRPr="004D3844" w:rsidRDefault="00732E2A" w:rsidP="00A0140F">
            <w:pPr>
              <w:spacing w:before="120" w:after="120"/>
              <w:jc w:val="both"/>
              <w:rPr>
                <w:rFonts w:ascii="Calibri" w:hAnsi="Calibri" w:cs="Calibri"/>
                <w:b/>
                <w:sz w:val="22"/>
                <w:szCs w:val="22"/>
                <w:lang w:val="ro-RO"/>
              </w:rPr>
            </w:pPr>
          </w:p>
        </w:tc>
      </w:tr>
      <w:tr w:rsidR="00732E2A" w:rsidRPr="004D3844" w14:paraId="2B5BC73F" w14:textId="77777777">
        <w:tc>
          <w:tcPr>
            <w:tcW w:w="540" w:type="dxa"/>
          </w:tcPr>
          <w:p w14:paraId="6F08F745" w14:textId="77777777" w:rsidR="00732E2A" w:rsidRPr="004D3844" w:rsidRDefault="00732E2A" w:rsidP="00A0140F">
            <w:pPr>
              <w:spacing w:before="120" w:after="120"/>
              <w:jc w:val="both"/>
              <w:rPr>
                <w:rFonts w:ascii="Calibri" w:hAnsi="Calibri" w:cs="Calibri"/>
                <w:b/>
                <w:sz w:val="22"/>
                <w:szCs w:val="22"/>
                <w:lang w:val="ro-RO"/>
              </w:rPr>
            </w:pPr>
          </w:p>
        </w:tc>
        <w:tc>
          <w:tcPr>
            <w:tcW w:w="1620" w:type="dxa"/>
          </w:tcPr>
          <w:p w14:paraId="4603048F" w14:textId="77777777" w:rsidR="00732E2A" w:rsidRPr="004D3844" w:rsidRDefault="00732E2A" w:rsidP="00A0140F">
            <w:pPr>
              <w:spacing w:before="120" w:after="120"/>
              <w:jc w:val="both"/>
              <w:rPr>
                <w:rFonts w:ascii="Calibri" w:hAnsi="Calibri" w:cs="Calibri"/>
                <w:b/>
                <w:sz w:val="22"/>
                <w:szCs w:val="22"/>
                <w:lang w:val="ro-RO"/>
              </w:rPr>
            </w:pPr>
          </w:p>
        </w:tc>
        <w:tc>
          <w:tcPr>
            <w:tcW w:w="1710" w:type="dxa"/>
          </w:tcPr>
          <w:p w14:paraId="7CD2AA67" w14:textId="77777777" w:rsidR="00732E2A" w:rsidRPr="004D3844" w:rsidRDefault="00732E2A" w:rsidP="00A0140F">
            <w:pPr>
              <w:spacing w:before="120" w:after="120"/>
              <w:jc w:val="both"/>
              <w:rPr>
                <w:rFonts w:ascii="Calibri" w:hAnsi="Calibri" w:cs="Calibri"/>
                <w:b/>
                <w:sz w:val="22"/>
                <w:szCs w:val="22"/>
                <w:lang w:val="ro-RO"/>
              </w:rPr>
            </w:pPr>
          </w:p>
        </w:tc>
        <w:tc>
          <w:tcPr>
            <w:tcW w:w="2340" w:type="dxa"/>
          </w:tcPr>
          <w:p w14:paraId="38E0240F" w14:textId="77777777" w:rsidR="00732E2A" w:rsidRPr="004D3844" w:rsidRDefault="00732E2A" w:rsidP="00A0140F">
            <w:pPr>
              <w:spacing w:before="120" w:after="120"/>
              <w:jc w:val="both"/>
              <w:rPr>
                <w:rFonts w:ascii="Calibri" w:hAnsi="Calibri" w:cs="Calibri"/>
                <w:b/>
                <w:sz w:val="22"/>
                <w:szCs w:val="22"/>
                <w:lang w:val="ro-RO"/>
              </w:rPr>
            </w:pPr>
          </w:p>
        </w:tc>
        <w:tc>
          <w:tcPr>
            <w:tcW w:w="1710" w:type="dxa"/>
          </w:tcPr>
          <w:p w14:paraId="09D429FF" w14:textId="77777777" w:rsidR="00732E2A" w:rsidRPr="004D3844" w:rsidRDefault="00732E2A" w:rsidP="00A0140F">
            <w:pPr>
              <w:spacing w:before="120" w:after="120"/>
              <w:jc w:val="both"/>
              <w:rPr>
                <w:rFonts w:ascii="Calibri" w:hAnsi="Calibri" w:cs="Calibri"/>
                <w:b/>
                <w:sz w:val="22"/>
                <w:szCs w:val="22"/>
                <w:lang w:val="ro-RO"/>
              </w:rPr>
            </w:pPr>
          </w:p>
        </w:tc>
      </w:tr>
    </w:tbl>
    <w:p w14:paraId="7AF78AC8" w14:textId="77777777" w:rsidR="006138B0" w:rsidRPr="004D3844" w:rsidRDefault="006138B0" w:rsidP="00A0140F">
      <w:pPr>
        <w:pStyle w:val="ListParagraph"/>
        <w:spacing w:before="120" w:after="120"/>
        <w:rPr>
          <w:rFonts w:ascii="Calibri" w:hAnsi="Calibri" w:cs="Calibri"/>
          <w:sz w:val="22"/>
          <w:szCs w:val="22"/>
          <w:lang w:val="ro-RO"/>
        </w:rPr>
      </w:pPr>
    </w:p>
    <w:p w14:paraId="05942521" w14:textId="77777777" w:rsidR="00A937F5" w:rsidRPr="004D3844" w:rsidRDefault="00A937F5" w:rsidP="00A0140F">
      <w:pPr>
        <w:pStyle w:val="ListParagraph"/>
        <w:tabs>
          <w:tab w:val="left" w:pos="1099"/>
        </w:tabs>
        <w:spacing w:before="120" w:after="120"/>
        <w:ind w:left="0"/>
        <w:rPr>
          <w:rFonts w:ascii="Calibri" w:hAnsi="Calibri" w:cs="Calibri"/>
          <w:sz w:val="22"/>
          <w:szCs w:val="22"/>
          <w:lang w:val="ro-RO"/>
        </w:rPr>
      </w:pPr>
    </w:p>
    <w:p w14:paraId="1F6109E1" w14:textId="77777777" w:rsidR="003C19F3" w:rsidRPr="004D3844" w:rsidRDefault="003C19F3" w:rsidP="00A0140F">
      <w:pPr>
        <w:pStyle w:val="ListParagraph"/>
        <w:tabs>
          <w:tab w:val="left" w:pos="1099"/>
        </w:tabs>
        <w:spacing w:before="120" w:after="120"/>
        <w:rPr>
          <w:rFonts w:ascii="Calibri" w:hAnsi="Calibri" w:cs="Calibri"/>
          <w:sz w:val="22"/>
          <w:szCs w:val="22"/>
          <w:lang w:val="ro-RO"/>
        </w:rPr>
      </w:pPr>
      <w:r w:rsidRPr="004D3844">
        <w:rPr>
          <w:rFonts w:ascii="Calibri" w:hAnsi="Calibri" w:cs="Calibri"/>
          <w:sz w:val="22"/>
          <w:szCs w:val="22"/>
          <w:lang w:val="ro-RO"/>
        </w:rPr>
        <w:tab/>
      </w:r>
    </w:p>
    <w:p w14:paraId="68C4BAA0" w14:textId="77777777" w:rsidR="006122EA" w:rsidRPr="004D3844" w:rsidRDefault="00D8432A" w:rsidP="00A0140F">
      <w:pPr>
        <w:numPr>
          <w:ilvl w:val="0"/>
          <w:numId w:val="11"/>
        </w:numPr>
        <w:spacing w:before="120" w:after="120"/>
        <w:jc w:val="both"/>
        <w:rPr>
          <w:rFonts w:ascii="Calibri" w:hAnsi="Calibri" w:cs="Calibri"/>
          <w:b/>
          <w:sz w:val="22"/>
          <w:szCs w:val="22"/>
          <w:lang w:val="ro-RO"/>
        </w:rPr>
      </w:pPr>
      <w:r w:rsidRPr="004D3844">
        <w:rPr>
          <w:rFonts w:ascii="Calibri" w:hAnsi="Calibri" w:cs="Calibri"/>
          <w:b/>
          <w:sz w:val="22"/>
          <w:szCs w:val="22"/>
          <w:lang w:val="ro-RO"/>
        </w:rPr>
        <w:t>De</w:t>
      </w:r>
      <w:r w:rsidR="004B6F78" w:rsidRPr="004D3844">
        <w:rPr>
          <w:rFonts w:ascii="Calibri" w:hAnsi="Calibri" w:cs="Calibri"/>
          <w:b/>
          <w:sz w:val="22"/>
          <w:szCs w:val="22"/>
          <w:lang w:val="ro-RO"/>
        </w:rPr>
        <w:t>s</w:t>
      </w:r>
      <w:r w:rsidRPr="004D3844">
        <w:rPr>
          <w:rFonts w:ascii="Calibri" w:hAnsi="Calibri" w:cs="Calibri"/>
          <w:b/>
          <w:sz w:val="22"/>
          <w:szCs w:val="22"/>
          <w:lang w:val="ro-RO"/>
        </w:rPr>
        <w:t xml:space="preserve">crierea </w:t>
      </w:r>
      <w:r w:rsidR="00AD3E12" w:rsidRPr="004D3844">
        <w:rPr>
          <w:rFonts w:ascii="Calibri" w:hAnsi="Calibri" w:cs="Calibri"/>
          <w:b/>
          <w:sz w:val="22"/>
          <w:szCs w:val="22"/>
          <w:lang w:val="ro-RO"/>
        </w:rPr>
        <w:t>proiectului</w:t>
      </w:r>
      <w:r w:rsidRPr="004D3844">
        <w:rPr>
          <w:rFonts w:ascii="Calibri" w:hAnsi="Calibri" w:cs="Calibri"/>
          <w:b/>
          <w:sz w:val="22"/>
          <w:szCs w:val="22"/>
          <w:lang w:val="ro-RO"/>
        </w:rPr>
        <w:t xml:space="preserve"> </w:t>
      </w:r>
    </w:p>
    <w:p w14:paraId="5E388DAD" w14:textId="77777777" w:rsidR="00AD3E12" w:rsidRPr="004D3844" w:rsidRDefault="003F5D86" w:rsidP="00A0140F">
      <w:pPr>
        <w:spacing w:before="120" w:after="120"/>
        <w:ind w:left="360"/>
        <w:rPr>
          <w:rFonts w:ascii="Calibri" w:hAnsi="Calibri" w:cs="Calibri"/>
          <w:sz w:val="22"/>
          <w:szCs w:val="22"/>
          <w:lang w:val="ro-RO"/>
        </w:rPr>
      </w:pPr>
      <w:r w:rsidRPr="004D3844">
        <w:rPr>
          <w:rFonts w:ascii="Calibri" w:hAnsi="Calibri" w:cs="Calibri"/>
          <w:sz w:val="22"/>
          <w:szCs w:val="22"/>
          <w:lang w:val="ro-RO"/>
        </w:rPr>
        <w:t>2.1</w:t>
      </w:r>
      <w:r w:rsidRPr="004D3844">
        <w:rPr>
          <w:rFonts w:ascii="Calibri" w:hAnsi="Calibri" w:cs="Calibri"/>
          <w:sz w:val="22"/>
          <w:szCs w:val="22"/>
          <w:lang w:val="ro-RO"/>
        </w:rPr>
        <w:tab/>
      </w:r>
      <w:r w:rsidR="007D3F06" w:rsidRPr="004D3844">
        <w:rPr>
          <w:rFonts w:ascii="Calibri" w:hAnsi="Calibri" w:cs="Calibri"/>
          <w:sz w:val="22"/>
          <w:szCs w:val="22"/>
          <w:lang w:val="ro-RO"/>
        </w:rPr>
        <w:t xml:space="preserve"> </w:t>
      </w:r>
      <w:r w:rsidR="00AD3E12" w:rsidRPr="004D3844">
        <w:rPr>
          <w:rFonts w:ascii="Calibri" w:hAnsi="Calibri" w:cs="Calibri"/>
          <w:sz w:val="22"/>
          <w:szCs w:val="22"/>
          <w:lang w:val="ro-RO"/>
        </w:rPr>
        <w:t>Denumirea investiţiei</w:t>
      </w:r>
    </w:p>
    <w:p w14:paraId="3AA001DC" w14:textId="77777777" w:rsidR="003F5D86" w:rsidRPr="004D3844" w:rsidRDefault="009900CF" w:rsidP="00A0140F">
      <w:pPr>
        <w:spacing w:before="120" w:after="120"/>
        <w:ind w:left="360"/>
        <w:rPr>
          <w:rFonts w:ascii="Calibri" w:hAnsi="Calibri" w:cs="Calibri"/>
          <w:sz w:val="22"/>
          <w:szCs w:val="22"/>
          <w:lang w:val="ro-RO"/>
        </w:rPr>
      </w:pPr>
      <w:r w:rsidRPr="004D3844">
        <w:rPr>
          <w:rFonts w:ascii="Calibri" w:hAnsi="Calibri" w:cs="Calibri"/>
          <w:sz w:val="22"/>
          <w:szCs w:val="22"/>
          <w:lang w:val="ro-RO"/>
        </w:rPr>
        <w:t>2.2</w:t>
      </w:r>
      <w:r w:rsidRPr="004D3844">
        <w:rPr>
          <w:rFonts w:ascii="Calibri" w:hAnsi="Calibri" w:cs="Calibri"/>
          <w:sz w:val="22"/>
          <w:szCs w:val="22"/>
          <w:lang w:val="ro-RO"/>
        </w:rPr>
        <w:tab/>
      </w:r>
      <w:r w:rsidR="007D3F06" w:rsidRPr="004D3844">
        <w:rPr>
          <w:rFonts w:ascii="Calibri" w:hAnsi="Calibri" w:cs="Calibri"/>
          <w:sz w:val="22"/>
          <w:szCs w:val="22"/>
          <w:lang w:val="ro-RO"/>
        </w:rPr>
        <w:t xml:space="preserve"> </w:t>
      </w:r>
      <w:r w:rsidR="00C23D71" w:rsidRPr="004D3844">
        <w:rPr>
          <w:rFonts w:ascii="Calibri" w:hAnsi="Calibri" w:cs="Calibri"/>
          <w:sz w:val="22"/>
          <w:szCs w:val="22"/>
          <w:lang w:val="ro-RO"/>
        </w:rPr>
        <w:t>Elaborator (coordonate de identificare)</w:t>
      </w:r>
    </w:p>
    <w:p w14:paraId="277430DC" w14:textId="77777777" w:rsidR="006D106F" w:rsidRPr="004D3844" w:rsidRDefault="00542F16" w:rsidP="00A0140F">
      <w:pPr>
        <w:numPr>
          <w:ilvl w:val="1"/>
          <w:numId w:val="15"/>
        </w:numPr>
        <w:spacing w:before="120" w:after="120"/>
        <w:jc w:val="both"/>
        <w:rPr>
          <w:rFonts w:ascii="Calibri" w:hAnsi="Calibri" w:cs="Calibri"/>
          <w:sz w:val="22"/>
          <w:szCs w:val="22"/>
          <w:lang w:val="ro-RO"/>
        </w:rPr>
      </w:pPr>
      <w:r w:rsidRPr="004D3844">
        <w:rPr>
          <w:rFonts w:ascii="Calibri" w:hAnsi="Calibri" w:cs="Calibri"/>
          <w:sz w:val="22"/>
          <w:szCs w:val="22"/>
          <w:lang w:val="ro-RO"/>
        </w:rPr>
        <w:t xml:space="preserve">Amplasamentul </w:t>
      </w:r>
      <w:r w:rsidR="001C631B" w:rsidRPr="004D3844">
        <w:rPr>
          <w:rFonts w:ascii="Calibri" w:hAnsi="Calibri" w:cs="Calibri"/>
          <w:sz w:val="22"/>
          <w:szCs w:val="22"/>
          <w:lang w:val="ro-RO"/>
        </w:rPr>
        <w:t>proiectului</w:t>
      </w:r>
      <w:r w:rsidR="00694A93" w:rsidRPr="004D3844">
        <w:rPr>
          <w:rFonts w:ascii="Calibri" w:hAnsi="Calibri" w:cs="Calibri"/>
          <w:sz w:val="22"/>
          <w:szCs w:val="22"/>
          <w:lang w:val="ro-RO"/>
        </w:rPr>
        <w:t xml:space="preserve"> </w:t>
      </w:r>
      <w:r w:rsidRPr="004D3844">
        <w:rPr>
          <w:rFonts w:ascii="Calibri" w:hAnsi="Calibri" w:cs="Calibri"/>
          <w:sz w:val="22"/>
          <w:szCs w:val="22"/>
          <w:lang w:val="ro-RO"/>
        </w:rPr>
        <w:t>(regiunea, judeţul, localitatea</w:t>
      </w:r>
      <w:r w:rsidR="00694A93" w:rsidRPr="004D3844">
        <w:rPr>
          <w:rFonts w:ascii="Calibri" w:hAnsi="Calibri" w:cs="Calibri"/>
          <w:sz w:val="22"/>
          <w:szCs w:val="22"/>
          <w:lang w:val="ro-RO"/>
        </w:rPr>
        <w:t>)</w:t>
      </w:r>
    </w:p>
    <w:p w14:paraId="2F833CE4" w14:textId="77777777" w:rsidR="00465ED1" w:rsidRPr="00FA3008" w:rsidRDefault="00465ED1" w:rsidP="00A0140F">
      <w:pPr>
        <w:pStyle w:val="ListParagraph"/>
        <w:numPr>
          <w:ilvl w:val="1"/>
          <w:numId w:val="15"/>
        </w:numPr>
        <w:spacing w:before="120" w:after="120"/>
        <w:jc w:val="both"/>
        <w:rPr>
          <w:rStyle w:val="tpa1"/>
          <w:rFonts w:ascii="Calibri" w:hAnsi="Calibri" w:cs="Calibri"/>
          <w:sz w:val="22"/>
          <w:szCs w:val="22"/>
          <w:lang w:val="ro-RO"/>
        </w:rPr>
      </w:pPr>
      <w:r w:rsidRPr="004D3844">
        <w:rPr>
          <w:rStyle w:val="tpa1"/>
          <w:rFonts w:ascii="Calibri" w:hAnsi="Calibri" w:cs="Calibri"/>
          <w:sz w:val="22"/>
          <w:szCs w:val="22"/>
          <w:lang w:val="ro-RO"/>
        </w:rPr>
        <w:t xml:space="preserve">Descrierea </w:t>
      </w:r>
      <w:hyperlink w:anchor="#" w:history="1"/>
      <w:r w:rsidRPr="00971B1D">
        <w:rPr>
          <w:rStyle w:val="tpa1"/>
          <w:rFonts w:ascii="Calibri" w:hAnsi="Calibri" w:cs="Calibri"/>
          <w:sz w:val="22"/>
          <w:szCs w:val="22"/>
          <w:lang w:val="ro-RO"/>
        </w:rPr>
        <w:t>activit</w:t>
      </w:r>
      <w:r w:rsidR="00290300">
        <w:rPr>
          <w:rStyle w:val="tpa1"/>
          <w:rFonts w:ascii="Calibri" w:hAnsi="Calibri" w:cs="Calibri"/>
          <w:sz w:val="22"/>
          <w:szCs w:val="22"/>
          <w:lang w:val="ro-RO"/>
        </w:rPr>
        <w:t>ăţ</w:t>
      </w:r>
      <w:r w:rsidRPr="00971B1D">
        <w:rPr>
          <w:rStyle w:val="tpa1"/>
          <w:rFonts w:ascii="Calibri" w:hAnsi="Calibri" w:cs="Calibri"/>
          <w:sz w:val="22"/>
          <w:szCs w:val="22"/>
          <w:lang w:val="ro-RO"/>
        </w:rPr>
        <w:t>ii propuse prin proiect. Se va descrie ce se dore</w:t>
      </w:r>
      <w:r w:rsidR="00290300">
        <w:rPr>
          <w:rStyle w:val="tpa1"/>
          <w:rFonts w:ascii="Calibri" w:hAnsi="Calibri" w:cs="Calibri"/>
          <w:sz w:val="22"/>
          <w:szCs w:val="22"/>
          <w:lang w:val="ro-RO"/>
        </w:rPr>
        <w:t>ş</w:t>
      </w:r>
      <w:r w:rsidRPr="00971B1D">
        <w:rPr>
          <w:rStyle w:val="tpa1"/>
          <w:rFonts w:ascii="Calibri" w:hAnsi="Calibri" w:cs="Calibri"/>
          <w:sz w:val="22"/>
          <w:szCs w:val="22"/>
          <w:lang w:val="ro-RO"/>
        </w:rPr>
        <w:t>te s</w:t>
      </w:r>
      <w:r w:rsidR="00290300">
        <w:rPr>
          <w:rStyle w:val="tpa1"/>
          <w:rFonts w:ascii="Calibri" w:hAnsi="Calibri" w:cs="Calibri"/>
          <w:sz w:val="22"/>
          <w:szCs w:val="22"/>
          <w:lang w:val="ro-RO"/>
        </w:rPr>
        <w:t>ă</w:t>
      </w:r>
      <w:r w:rsidRPr="00971B1D">
        <w:rPr>
          <w:rStyle w:val="tpa1"/>
          <w:rFonts w:ascii="Calibri" w:hAnsi="Calibri" w:cs="Calibri"/>
          <w:sz w:val="22"/>
          <w:szCs w:val="22"/>
          <w:lang w:val="ro-RO"/>
        </w:rPr>
        <w:t xml:space="preserve"> se realizeze prin proiect, respectiv, crearea de noi capacit</w:t>
      </w:r>
      <w:r w:rsidR="00290300">
        <w:rPr>
          <w:rStyle w:val="tpa1"/>
          <w:rFonts w:ascii="Calibri" w:hAnsi="Calibri" w:cs="Calibri"/>
          <w:sz w:val="22"/>
          <w:szCs w:val="22"/>
          <w:lang w:val="ro-RO"/>
        </w:rPr>
        <w:t>ăţ</w:t>
      </w:r>
      <w:r w:rsidRPr="00971B1D">
        <w:rPr>
          <w:rStyle w:val="tpa1"/>
          <w:rFonts w:ascii="Calibri" w:hAnsi="Calibri" w:cs="Calibri"/>
          <w:sz w:val="22"/>
          <w:szCs w:val="22"/>
          <w:lang w:val="ro-RO"/>
        </w:rPr>
        <w:t>i de produc</w:t>
      </w:r>
      <w:r w:rsidR="00290300">
        <w:rPr>
          <w:rStyle w:val="tpa1"/>
          <w:rFonts w:ascii="Calibri" w:hAnsi="Calibri" w:cs="Calibri"/>
          <w:sz w:val="22"/>
          <w:szCs w:val="22"/>
          <w:lang w:val="ro-RO"/>
        </w:rPr>
        <w:t>ţ</w:t>
      </w:r>
      <w:r w:rsidRPr="00971B1D">
        <w:rPr>
          <w:rStyle w:val="tpa1"/>
          <w:rFonts w:ascii="Calibri" w:hAnsi="Calibri" w:cs="Calibri"/>
          <w:sz w:val="22"/>
          <w:szCs w:val="22"/>
          <w:lang w:val="ro-RO"/>
        </w:rPr>
        <w:t>ie/</w:t>
      </w:r>
      <w:r w:rsidR="00193993" w:rsidRPr="00971B1D">
        <w:rPr>
          <w:rStyle w:val="tpa1"/>
          <w:rFonts w:ascii="Calibri" w:hAnsi="Calibri" w:cs="Calibri"/>
          <w:sz w:val="22"/>
          <w:szCs w:val="22"/>
          <w:lang w:val="ro-RO"/>
        </w:rPr>
        <w:t xml:space="preserve"> </w:t>
      </w:r>
      <w:r w:rsidRPr="00FA3008">
        <w:rPr>
          <w:rStyle w:val="tpa1"/>
          <w:rFonts w:ascii="Calibri" w:hAnsi="Calibri" w:cs="Calibri"/>
          <w:sz w:val="22"/>
          <w:szCs w:val="22"/>
          <w:lang w:val="ro-RO"/>
        </w:rPr>
        <w:t>servicii, etc. Se va preciza capacitatea  existent</w:t>
      </w:r>
      <w:r w:rsidR="00290300">
        <w:rPr>
          <w:rStyle w:val="tpa1"/>
          <w:rFonts w:ascii="Calibri" w:hAnsi="Calibri" w:cs="Calibri"/>
          <w:sz w:val="22"/>
          <w:szCs w:val="22"/>
          <w:lang w:val="ro-RO"/>
        </w:rPr>
        <w:t>ă</w:t>
      </w:r>
      <w:r w:rsidRPr="00FA3008">
        <w:rPr>
          <w:rStyle w:val="tpa1"/>
          <w:rFonts w:ascii="Calibri" w:hAnsi="Calibri" w:cs="Calibri"/>
          <w:sz w:val="22"/>
          <w:szCs w:val="22"/>
          <w:lang w:val="ro-RO"/>
        </w:rPr>
        <w:t xml:space="preserve"> (dac</w:t>
      </w:r>
      <w:r w:rsidR="00290300">
        <w:rPr>
          <w:rStyle w:val="tpa1"/>
          <w:rFonts w:ascii="Calibri" w:hAnsi="Calibri" w:cs="Calibri"/>
          <w:sz w:val="22"/>
          <w:szCs w:val="22"/>
          <w:lang w:val="ro-RO"/>
        </w:rPr>
        <w:t>ă</w:t>
      </w:r>
      <w:r w:rsidRPr="00FA3008">
        <w:rPr>
          <w:rStyle w:val="tpa1"/>
          <w:rFonts w:ascii="Calibri" w:hAnsi="Calibri" w:cs="Calibri"/>
          <w:sz w:val="22"/>
          <w:szCs w:val="22"/>
          <w:lang w:val="ro-RO"/>
        </w:rPr>
        <w:t xml:space="preserve"> e cazul) </w:t>
      </w:r>
      <w:r w:rsidR="00290300">
        <w:rPr>
          <w:rStyle w:val="tpa1"/>
          <w:rFonts w:ascii="Calibri" w:hAnsi="Calibri" w:cs="Calibri"/>
          <w:sz w:val="22"/>
          <w:szCs w:val="22"/>
          <w:lang w:val="ro-RO"/>
        </w:rPr>
        <w:t>ş</w:t>
      </w:r>
      <w:r w:rsidRPr="00FA3008">
        <w:rPr>
          <w:rStyle w:val="tpa1"/>
          <w:rFonts w:ascii="Calibri" w:hAnsi="Calibri" w:cs="Calibri"/>
          <w:sz w:val="22"/>
          <w:szCs w:val="22"/>
          <w:lang w:val="ro-RO"/>
        </w:rPr>
        <w:t>i capacitatea propus</w:t>
      </w:r>
      <w:r w:rsidR="00290300">
        <w:rPr>
          <w:rStyle w:val="tpa1"/>
          <w:rFonts w:ascii="Calibri" w:hAnsi="Calibri" w:cs="Calibri"/>
          <w:sz w:val="22"/>
          <w:szCs w:val="22"/>
          <w:lang w:val="ro-RO"/>
        </w:rPr>
        <w:t>ă</w:t>
      </w:r>
      <w:r w:rsidRPr="00FA3008">
        <w:rPr>
          <w:rStyle w:val="tpa1"/>
          <w:rFonts w:ascii="Calibri" w:hAnsi="Calibri" w:cs="Calibri"/>
          <w:sz w:val="22"/>
          <w:szCs w:val="22"/>
          <w:lang w:val="ro-RO"/>
        </w:rPr>
        <w:t xml:space="preserve"> a se realiza la finalizarea investitiei.</w:t>
      </w:r>
    </w:p>
    <w:p w14:paraId="58C3CFEB" w14:textId="77777777" w:rsidR="005500AA" w:rsidRPr="00002E75" w:rsidRDefault="005500AA" w:rsidP="00A0140F">
      <w:pPr>
        <w:pStyle w:val="ListParagraph"/>
        <w:spacing w:before="120" w:after="120"/>
        <w:jc w:val="both"/>
        <w:rPr>
          <w:rStyle w:val="tpa1"/>
          <w:rFonts w:ascii="Calibri" w:hAnsi="Calibri" w:cs="Calibri"/>
          <w:sz w:val="22"/>
          <w:szCs w:val="22"/>
          <w:highlight w:val="yellow"/>
          <w:lang w:val="ro-RO"/>
        </w:rPr>
      </w:pPr>
    </w:p>
    <w:p w14:paraId="6B0C4315" w14:textId="77777777" w:rsidR="009167F5" w:rsidRPr="004D3844" w:rsidRDefault="009167F5" w:rsidP="00A0140F">
      <w:pPr>
        <w:pStyle w:val="ListParagraph"/>
        <w:spacing w:before="120" w:after="120"/>
        <w:jc w:val="both"/>
        <w:rPr>
          <w:rFonts w:ascii="Calibri" w:hAnsi="Calibri" w:cs="Calibri"/>
          <w:sz w:val="22"/>
          <w:szCs w:val="22"/>
          <w:lang w:val="ro-RO"/>
        </w:rPr>
      </w:pPr>
      <w:r w:rsidRPr="004B6CC0">
        <w:rPr>
          <w:rStyle w:val="tpa1"/>
          <w:rFonts w:ascii="Calibri" w:hAnsi="Calibri" w:cs="Calibri"/>
          <w:sz w:val="22"/>
          <w:szCs w:val="22"/>
          <w:lang w:val="ro-RO"/>
        </w:rPr>
        <w:t>In cazul investi</w:t>
      </w:r>
      <w:r w:rsidR="00290300">
        <w:rPr>
          <w:rStyle w:val="tpa1"/>
          <w:rFonts w:ascii="Calibri" w:hAnsi="Calibri" w:cs="Calibri"/>
          <w:sz w:val="22"/>
          <w:szCs w:val="22"/>
          <w:lang w:val="ro-RO"/>
        </w:rPr>
        <w:t>ţ</w:t>
      </w:r>
      <w:r w:rsidRPr="004B6CC0">
        <w:rPr>
          <w:rStyle w:val="tpa1"/>
          <w:rFonts w:ascii="Calibri" w:hAnsi="Calibri" w:cs="Calibri"/>
          <w:sz w:val="22"/>
          <w:szCs w:val="22"/>
          <w:lang w:val="ro-RO"/>
        </w:rPr>
        <w:t>iilor care au in componenta si investi</w:t>
      </w:r>
      <w:r w:rsidR="00290300">
        <w:rPr>
          <w:rStyle w:val="tpa1"/>
          <w:rFonts w:ascii="Calibri" w:hAnsi="Calibri" w:cs="Calibri"/>
          <w:sz w:val="22"/>
          <w:szCs w:val="22"/>
          <w:lang w:val="ro-RO"/>
        </w:rPr>
        <w:t>ţ</w:t>
      </w:r>
      <w:r w:rsidRPr="004B6CC0">
        <w:rPr>
          <w:rStyle w:val="tpa1"/>
          <w:rFonts w:ascii="Calibri" w:hAnsi="Calibri" w:cs="Calibri"/>
          <w:sz w:val="22"/>
          <w:szCs w:val="22"/>
          <w:lang w:val="ro-RO"/>
        </w:rPr>
        <w:t>ii in echipamente de producere a energiei din alte surse regenerabile decat biocombustibilii utilizate in scopul desf</w:t>
      </w:r>
      <w:r w:rsidR="00290300">
        <w:rPr>
          <w:rStyle w:val="tpa1"/>
          <w:rFonts w:ascii="Calibri" w:hAnsi="Calibri" w:cs="Calibri"/>
          <w:sz w:val="22"/>
          <w:szCs w:val="22"/>
          <w:lang w:val="ro-RO"/>
        </w:rPr>
        <w:t>ăş</w:t>
      </w:r>
      <w:r w:rsidRPr="004B6CC0">
        <w:rPr>
          <w:rStyle w:val="tpa1"/>
          <w:rFonts w:ascii="Calibri" w:hAnsi="Calibri" w:cs="Calibri"/>
          <w:sz w:val="22"/>
          <w:szCs w:val="22"/>
          <w:lang w:val="ro-RO"/>
        </w:rPr>
        <w:t>urarii activit</w:t>
      </w:r>
      <w:r w:rsidR="00290300">
        <w:rPr>
          <w:rStyle w:val="tpa1"/>
          <w:rFonts w:ascii="Calibri" w:hAnsi="Calibri" w:cs="Calibri"/>
          <w:sz w:val="22"/>
          <w:szCs w:val="22"/>
          <w:lang w:val="ro-RO"/>
        </w:rPr>
        <w:t>ăţ</w:t>
      </w:r>
      <w:r w:rsidRPr="004B6CC0">
        <w:rPr>
          <w:rStyle w:val="tpa1"/>
          <w:rFonts w:ascii="Calibri" w:hAnsi="Calibri" w:cs="Calibri"/>
          <w:sz w:val="22"/>
          <w:szCs w:val="22"/>
          <w:lang w:val="ro-RO"/>
        </w:rPr>
        <w:t>ii, se va descrie acest tip de investi</w:t>
      </w:r>
      <w:r w:rsidR="00290300">
        <w:rPr>
          <w:rStyle w:val="tpa1"/>
          <w:rFonts w:ascii="Calibri" w:hAnsi="Calibri" w:cs="Calibri"/>
          <w:sz w:val="22"/>
          <w:szCs w:val="22"/>
          <w:lang w:val="ro-RO"/>
        </w:rPr>
        <w:t>ţ</w:t>
      </w:r>
      <w:r w:rsidRPr="004B6CC0">
        <w:rPr>
          <w:rStyle w:val="tpa1"/>
          <w:rFonts w:ascii="Calibri" w:hAnsi="Calibri" w:cs="Calibri"/>
          <w:sz w:val="22"/>
          <w:szCs w:val="22"/>
          <w:lang w:val="ro-RO"/>
        </w:rPr>
        <w:t>ie.</w:t>
      </w:r>
    </w:p>
    <w:p w14:paraId="50767F3A" w14:textId="77777777" w:rsidR="009167F5" w:rsidRPr="00971B1D" w:rsidRDefault="009167F5" w:rsidP="00A0140F">
      <w:pPr>
        <w:pStyle w:val="ListParagraph"/>
        <w:spacing w:before="120" w:after="120"/>
        <w:jc w:val="both"/>
        <w:rPr>
          <w:rStyle w:val="tpa1"/>
          <w:rFonts w:ascii="Calibri" w:hAnsi="Calibri" w:cs="Calibri"/>
          <w:sz w:val="22"/>
          <w:szCs w:val="22"/>
          <w:highlight w:val="yellow"/>
          <w:lang w:val="ro-RO"/>
        </w:rPr>
      </w:pPr>
    </w:p>
    <w:p w14:paraId="6CFBC4FC" w14:textId="77777777" w:rsidR="005500AA" w:rsidRPr="00002E75" w:rsidRDefault="005500AA" w:rsidP="00A0140F">
      <w:pPr>
        <w:pStyle w:val="ListParagraph"/>
        <w:numPr>
          <w:ilvl w:val="1"/>
          <w:numId w:val="15"/>
        </w:numPr>
        <w:spacing w:before="120" w:after="120"/>
        <w:jc w:val="both"/>
        <w:rPr>
          <w:rStyle w:val="tpa1"/>
          <w:rFonts w:ascii="Calibri" w:hAnsi="Calibri" w:cs="Calibri"/>
          <w:sz w:val="22"/>
          <w:szCs w:val="22"/>
          <w:lang w:val="ro-RO"/>
        </w:rPr>
      </w:pPr>
      <w:r w:rsidRPr="00002E75">
        <w:rPr>
          <w:rFonts w:ascii="Calibri" w:hAnsi="Calibri" w:cs="Calibri"/>
          <w:sz w:val="22"/>
          <w:szCs w:val="22"/>
          <w:lang w:val="ro-RO"/>
        </w:rPr>
        <w:t>Fundamentarea necesitatii si oportunitatii investitiei</w:t>
      </w:r>
      <w:r w:rsidRPr="00002E75">
        <w:rPr>
          <w:rFonts w:ascii="Calibri" w:hAnsi="Calibri" w:cs="Calibri"/>
          <w:i/>
          <w:sz w:val="22"/>
          <w:szCs w:val="22"/>
          <w:lang w:val="ro-RO"/>
        </w:rPr>
        <w:t>.</w:t>
      </w:r>
    </w:p>
    <w:p w14:paraId="11C0ED7D" w14:textId="77777777" w:rsidR="003C19F3" w:rsidRPr="004B6CC0" w:rsidRDefault="004536D5" w:rsidP="00A0140F">
      <w:pPr>
        <w:pStyle w:val="ListParagraph"/>
        <w:spacing w:before="120" w:after="120"/>
        <w:ind w:left="0"/>
        <w:jc w:val="both"/>
        <w:rPr>
          <w:rStyle w:val="tpa1"/>
          <w:rFonts w:ascii="Calibri" w:hAnsi="Calibri" w:cs="Calibri"/>
          <w:sz w:val="22"/>
          <w:szCs w:val="22"/>
          <w:u w:val="single"/>
          <w:lang w:val="ro-RO"/>
        </w:rPr>
      </w:pPr>
      <w:r w:rsidRPr="004B6CC0">
        <w:rPr>
          <w:rFonts w:ascii="Calibri" w:hAnsi="Calibri" w:cs="Calibri"/>
          <w:sz w:val="22"/>
          <w:szCs w:val="22"/>
          <w:u w:val="single"/>
          <w:lang w:val="ro-RO"/>
        </w:rPr>
        <w:t xml:space="preserve"> </w:t>
      </w:r>
    </w:p>
    <w:p w14:paraId="3163844A" w14:textId="77777777" w:rsidR="00694A93" w:rsidRPr="001C0F3B" w:rsidRDefault="009C520F" w:rsidP="00A0140F">
      <w:pPr>
        <w:spacing w:before="120" w:after="120"/>
        <w:ind w:left="720" w:hanging="360"/>
        <w:jc w:val="both"/>
        <w:rPr>
          <w:rFonts w:ascii="Calibri" w:hAnsi="Calibri" w:cs="Calibri"/>
          <w:sz w:val="22"/>
          <w:szCs w:val="22"/>
          <w:lang w:val="ro-RO"/>
        </w:rPr>
      </w:pPr>
      <w:r w:rsidRPr="00940D80">
        <w:rPr>
          <w:rStyle w:val="tpa1"/>
          <w:rFonts w:ascii="Calibri" w:hAnsi="Calibri" w:cs="Calibri"/>
          <w:sz w:val="22"/>
          <w:szCs w:val="22"/>
          <w:lang w:val="ro-RO"/>
        </w:rPr>
        <w:t>2.</w:t>
      </w:r>
      <w:r w:rsidR="009167F5" w:rsidRPr="00940D80">
        <w:rPr>
          <w:rStyle w:val="tpa1"/>
          <w:rFonts w:ascii="Calibri" w:hAnsi="Calibri" w:cs="Calibri"/>
          <w:sz w:val="22"/>
          <w:szCs w:val="22"/>
          <w:lang w:val="ro-RO"/>
        </w:rPr>
        <w:t>6</w:t>
      </w:r>
      <w:r w:rsidRPr="00940D80">
        <w:rPr>
          <w:rStyle w:val="tpa1"/>
          <w:rFonts w:ascii="Calibri" w:hAnsi="Calibri" w:cs="Calibri"/>
          <w:sz w:val="22"/>
          <w:szCs w:val="22"/>
          <w:lang w:val="ro-RO"/>
        </w:rPr>
        <w:tab/>
      </w:r>
      <w:r w:rsidRPr="00940D80">
        <w:rPr>
          <w:rFonts w:ascii="Calibri" w:hAnsi="Calibri" w:cs="Calibri"/>
          <w:sz w:val="22"/>
          <w:szCs w:val="22"/>
          <w:lang w:val="ro-RO"/>
        </w:rPr>
        <w:t>Pia</w:t>
      </w:r>
      <w:r w:rsidR="00290300">
        <w:rPr>
          <w:rFonts w:ascii="Calibri" w:hAnsi="Calibri" w:cs="Calibri"/>
          <w:sz w:val="22"/>
          <w:szCs w:val="22"/>
          <w:lang w:val="ro-RO"/>
        </w:rPr>
        <w:t>ţ</w:t>
      </w:r>
      <w:r w:rsidRPr="00940D80">
        <w:rPr>
          <w:rFonts w:ascii="Calibri" w:hAnsi="Calibri" w:cs="Calibri"/>
          <w:sz w:val="22"/>
          <w:szCs w:val="22"/>
          <w:lang w:val="ro-RO"/>
        </w:rPr>
        <w:t xml:space="preserve">a de </w:t>
      </w:r>
      <w:r w:rsidR="003748F7" w:rsidRPr="00940D80">
        <w:rPr>
          <w:rFonts w:ascii="Calibri" w:hAnsi="Calibri" w:cs="Calibri"/>
          <w:sz w:val="22"/>
          <w:szCs w:val="22"/>
          <w:lang w:val="ro-RO"/>
        </w:rPr>
        <w:t>aprovizionare/</w:t>
      </w:r>
      <w:r w:rsidRPr="00940D80">
        <w:rPr>
          <w:rFonts w:ascii="Calibri" w:hAnsi="Calibri" w:cs="Calibri"/>
          <w:sz w:val="22"/>
          <w:szCs w:val="22"/>
          <w:lang w:val="ro-RO"/>
        </w:rPr>
        <w:t>desfacere</w:t>
      </w:r>
      <w:r w:rsidR="000566D4" w:rsidRPr="00940D80">
        <w:rPr>
          <w:rFonts w:ascii="Calibri" w:hAnsi="Calibri" w:cs="Calibri"/>
          <w:sz w:val="22"/>
          <w:szCs w:val="22"/>
          <w:lang w:val="ro-RO"/>
        </w:rPr>
        <w:t>, concurent</w:t>
      </w:r>
      <w:r w:rsidR="00290300">
        <w:rPr>
          <w:rFonts w:ascii="Calibri" w:hAnsi="Calibri" w:cs="Calibri"/>
          <w:sz w:val="22"/>
          <w:szCs w:val="22"/>
          <w:lang w:val="ro-RO"/>
        </w:rPr>
        <w:t>ă</w:t>
      </w:r>
      <w:r w:rsidRPr="00940D80">
        <w:rPr>
          <w:rFonts w:ascii="Calibri" w:hAnsi="Calibri" w:cs="Calibri"/>
          <w:sz w:val="22"/>
          <w:szCs w:val="22"/>
          <w:lang w:val="ro-RO"/>
        </w:rPr>
        <w:t xml:space="preserve"> </w:t>
      </w:r>
      <w:r w:rsidR="00290300">
        <w:rPr>
          <w:rFonts w:ascii="Calibri" w:hAnsi="Calibri" w:cs="Calibri"/>
          <w:sz w:val="22"/>
          <w:szCs w:val="22"/>
          <w:lang w:val="ro-RO"/>
        </w:rPr>
        <w:t>ş</w:t>
      </w:r>
      <w:r w:rsidRPr="00940D80">
        <w:rPr>
          <w:rFonts w:ascii="Calibri" w:hAnsi="Calibri" w:cs="Calibri"/>
          <w:sz w:val="22"/>
          <w:szCs w:val="22"/>
          <w:lang w:val="ro-RO"/>
        </w:rPr>
        <w:t>i strategia de piata ce va fi aplicat</w:t>
      </w:r>
      <w:r w:rsidR="00290300">
        <w:rPr>
          <w:rFonts w:ascii="Calibri" w:hAnsi="Calibri" w:cs="Calibri"/>
          <w:sz w:val="22"/>
          <w:szCs w:val="22"/>
          <w:lang w:val="ro-RO"/>
        </w:rPr>
        <w:t>ă</w:t>
      </w:r>
      <w:r w:rsidRPr="00940D80">
        <w:rPr>
          <w:rFonts w:ascii="Calibri" w:hAnsi="Calibri" w:cs="Calibri"/>
          <w:sz w:val="22"/>
          <w:szCs w:val="22"/>
          <w:lang w:val="ro-RO"/>
        </w:rPr>
        <w:t xml:space="preserve"> pentru valorificarea produselor/serviciilor ob</w:t>
      </w:r>
      <w:r w:rsidR="00290300">
        <w:rPr>
          <w:rFonts w:ascii="Calibri" w:hAnsi="Calibri" w:cs="Calibri"/>
          <w:sz w:val="22"/>
          <w:szCs w:val="22"/>
          <w:lang w:val="ro-RO"/>
        </w:rPr>
        <w:t>ţ</w:t>
      </w:r>
      <w:r w:rsidRPr="00940D80">
        <w:rPr>
          <w:rFonts w:ascii="Calibri" w:hAnsi="Calibri" w:cs="Calibri"/>
          <w:sz w:val="22"/>
          <w:szCs w:val="22"/>
          <w:lang w:val="ro-RO"/>
        </w:rPr>
        <w:t>inute prin implementarea proiectului.</w:t>
      </w:r>
    </w:p>
    <w:p w14:paraId="51D6E758" w14:textId="77777777" w:rsidR="00DB38BF" w:rsidRPr="00290300" w:rsidRDefault="00DB38BF" w:rsidP="00A0140F">
      <w:pPr>
        <w:spacing w:before="120" w:after="120"/>
        <w:ind w:left="360"/>
        <w:jc w:val="both"/>
        <w:rPr>
          <w:rFonts w:ascii="Calibri" w:hAnsi="Calibri" w:cs="Calibri"/>
          <w:sz w:val="22"/>
          <w:szCs w:val="22"/>
          <w:lang w:val="ro-RO"/>
        </w:rPr>
      </w:pPr>
    </w:p>
    <w:tbl>
      <w:tblPr>
        <w:tblW w:w="801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8"/>
        <w:gridCol w:w="1484"/>
        <w:gridCol w:w="1565"/>
        <w:gridCol w:w="1427"/>
        <w:gridCol w:w="1036"/>
      </w:tblGrid>
      <w:tr w:rsidR="00DB38BF" w:rsidRPr="004D3844" w14:paraId="1512314E" w14:textId="77777777">
        <w:tc>
          <w:tcPr>
            <w:tcW w:w="8010" w:type="dxa"/>
            <w:gridSpan w:val="5"/>
            <w:shd w:val="clear" w:color="auto" w:fill="D9D9D9"/>
          </w:tcPr>
          <w:p w14:paraId="3C75FA5A" w14:textId="77777777" w:rsidR="00DB38BF" w:rsidRPr="004D3844" w:rsidRDefault="004536D5" w:rsidP="00A0140F">
            <w:pPr>
              <w:spacing w:before="120" w:after="120"/>
              <w:jc w:val="center"/>
              <w:rPr>
                <w:rFonts w:ascii="Calibri" w:hAnsi="Calibri" w:cs="Calibri"/>
                <w:sz w:val="22"/>
                <w:szCs w:val="22"/>
                <w:lang w:val="ro-RO"/>
              </w:rPr>
            </w:pPr>
            <w:r w:rsidRPr="004D3844">
              <w:rPr>
                <w:rFonts w:ascii="Calibri" w:hAnsi="Calibri" w:cs="Calibri"/>
                <w:sz w:val="22"/>
                <w:szCs w:val="22"/>
                <w:lang w:val="ro-RO"/>
              </w:rPr>
              <w:t>POTENTIALII</w:t>
            </w:r>
            <w:r w:rsidR="00F81D91" w:rsidRPr="004D3844">
              <w:rPr>
                <w:rFonts w:ascii="Calibri" w:hAnsi="Calibri" w:cs="Calibri"/>
                <w:sz w:val="22"/>
                <w:szCs w:val="22"/>
                <w:lang w:val="ro-RO"/>
              </w:rPr>
              <w:t xml:space="preserve"> FURNI</w:t>
            </w:r>
            <w:r w:rsidR="00DB38BF" w:rsidRPr="004D3844">
              <w:rPr>
                <w:rFonts w:ascii="Calibri" w:hAnsi="Calibri" w:cs="Calibri"/>
                <w:sz w:val="22"/>
                <w:szCs w:val="22"/>
                <w:lang w:val="ro-RO"/>
              </w:rPr>
              <w:t>ZORI AI SOLICITANTULUI</w:t>
            </w:r>
          </w:p>
        </w:tc>
      </w:tr>
      <w:tr w:rsidR="00DB38BF" w:rsidRPr="004D3844" w14:paraId="3FDB7E63" w14:textId="77777777">
        <w:tc>
          <w:tcPr>
            <w:tcW w:w="2187" w:type="dxa"/>
          </w:tcPr>
          <w:p w14:paraId="75FA324F" w14:textId="77777777" w:rsidR="00DB38BF" w:rsidRPr="004D3844" w:rsidRDefault="00DB38BF" w:rsidP="00A0140F">
            <w:pPr>
              <w:spacing w:before="120" w:after="120"/>
              <w:jc w:val="center"/>
              <w:rPr>
                <w:rFonts w:ascii="Calibri" w:hAnsi="Calibri" w:cs="Calibri"/>
                <w:sz w:val="22"/>
                <w:szCs w:val="22"/>
                <w:lang w:val="ro-RO"/>
              </w:rPr>
            </w:pPr>
            <w:r w:rsidRPr="004D3844">
              <w:rPr>
                <w:rFonts w:ascii="Calibri" w:hAnsi="Calibri" w:cs="Calibri"/>
                <w:sz w:val="22"/>
                <w:szCs w:val="22"/>
                <w:lang w:val="ro-RO"/>
              </w:rPr>
              <w:t>Denumire furnizor de materii prime/materiale auxiliare/produse/servicii</w:t>
            </w:r>
          </w:p>
        </w:tc>
        <w:tc>
          <w:tcPr>
            <w:tcW w:w="1683" w:type="dxa"/>
          </w:tcPr>
          <w:p w14:paraId="1A68EAA7" w14:textId="77777777" w:rsidR="00DB38BF" w:rsidRPr="004D3844" w:rsidRDefault="00DB38BF" w:rsidP="00A0140F">
            <w:pPr>
              <w:spacing w:before="120" w:after="120"/>
              <w:jc w:val="center"/>
              <w:rPr>
                <w:rFonts w:ascii="Calibri" w:hAnsi="Calibri" w:cs="Calibri"/>
                <w:sz w:val="22"/>
                <w:szCs w:val="22"/>
                <w:lang w:val="ro-RO"/>
              </w:rPr>
            </w:pPr>
            <w:r w:rsidRPr="004D3844">
              <w:rPr>
                <w:rFonts w:ascii="Calibri" w:hAnsi="Calibri" w:cs="Calibri"/>
                <w:sz w:val="22"/>
                <w:szCs w:val="22"/>
                <w:lang w:val="ro-RO"/>
              </w:rPr>
              <w:t>Adresa</w:t>
            </w:r>
          </w:p>
        </w:tc>
        <w:tc>
          <w:tcPr>
            <w:tcW w:w="1620" w:type="dxa"/>
          </w:tcPr>
          <w:p w14:paraId="45FEB626" w14:textId="77777777" w:rsidR="00DB38BF" w:rsidRPr="004D3844" w:rsidRDefault="00876E36" w:rsidP="00A0140F">
            <w:pPr>
              <w:spacing w:before="120" w:after="120"/>
              <w:jc w:val="center"/>
              <w:rPr>
                <w:rFonts w:ascii="Calibri" w:hAnsi="Calibri" w:cs="Calibri"/>
                <w:sz w:val="22"/>
                <w:szCs w:val="22"/>
                <w:lang w:val="ro-RO"/>
              </w:rPr>
            </w:pPr>
            <w:r w:rsidRPr="004D3844">
              <w:rPr>
                <w:rFonts w:ascii="Calibri" w:hAnsi="Calibri" w:cs="Calibri"/>
                <w:sz w:val="22"/>
                <w:szCs w:val="22"/>
                <w:lang w:val="ro-RO"/>
              </w:rPr>
              <w:t>Produs furnizat si c</w:t>
            </w:r>
            <w:r w:rsidR="00DB38BF" w:rsidRPr="004D3844">
              <w:rPr>
                <w:rFonts w:ascii="Calibri" w:hAnsi="Calibri" w:cs="Calibri"/>
                <w:sz w:val="22"/>
                <w:szCs w:val="22"/>
                <w:lang w:val="ro-RO"/>
              </w:rPr>
              <w:t>antitate aproximativa</w:t>
            </w:r>
          </w:p>
        </w:tc>
        <w:tc>
          <w:tcPr>
            <w:tcW w:w="1440" w:type="dxa"/>
          </w:tcPr>
          <w:p w14:paraId="579EB375" w14:textId="77777777" w:rsidR="00DB38BF" w:rsidRPr="004D3844" w:rsidRDefault="00DB38BF" w:rsidP="00A0140F">
            <w:pPr>
              <w:spacing w:before="120" w:after="120"/>
              <w:jc w:val="center"/>
              <w:rPr>
                <w:rFonts w:ascii="Calibri" w:hAnsi="Calibri" w:cs="Calibri"/>
                <w:sz w:val="22"/>
                <w:szCs w:val="22"/>
                <w:lang w:val="ro-RO"/>
              </w:rPr>
            </w:pPr>
            <w:r w:rsidRPr="004D3844">
              <w:rPr>
                <w:rFonts w:ascii="Calibri" w:hAnsi="Calibri" w:cs="Calibri"/>
                <w:sz w:val="22"/>
                <w:szCs w:val="22"/>
                <w:lang w:val="ro-RO"/>
              </w:rPr>
              <w:t>Valoare aproximativa</w:t>
            </w:r>
          </w:p>
          <w:p w14:paraId="7E577FAB" w14:textId="77777777" w:rsidR="00DB38BF" w:rsidRPr="004D3844" w:rsidRDefault="00DB38BF" w:rsidP="00A0140F">
            <w:pPr>
              <w:spacing w:before="120" w:after="120"/>
              <w:jc w:val="center"/>
              <w:rPr>
                <w:rFonts w:ascii="Calibri" w:hAnsi="Calibri" w:cs="Calibri"/>
                <w:sz w:val="22"/>
                <w:szCs w:val="22"/>
                <w:lang w:val="ro-RO"/>
              </w:rPr>
            </w:pPr>
            <w:r w:rsidRPr="004D3844">
              <w:rPr>
                <w:rFonts w:ascii="Calibri" w:hAnsi="Calibri" w:cs="Calibri"/>
                <w:sz w:val="22"/>
                <w:szCs w:val="22"/>
                <w:lang w:val="ro-RO"/>
              </w:rPr>
              <w:t>-RON-</w:t>
            </w:r>
          </w:p>
        </w:tc>
        <w:tc>
          <w:tcPr>
            <w:tcW w:w="1080" w:type="dxa"/>
          </w:tcPr>
          <w:p w14:paraId="7DC9C019" w14:textId="77777777" w:rsidR="00DB38BF" w:rsidRPr="004D3844" w:rsidRDefault="00DB38BF" w:rsidP="00A0140F">
            <w:pPr>
              <w:spacing w:before="120" w:after="120"/>
              <w:jc w:val="center"/>
              <w:rPr>
                <w:rFonts w:ascii="Calibri" w:hAnsi="Calibri" w:cs="Calibri"/>
                <w:sz w:val="22"/>
                <w:szCs w:val="22"/>
                <w:lang w:val="ro-RO"/>
              </w:rPr>
            </w:pPr>
            <w:r w:rsidRPr="004D3844">
              <w:rPr>
                <w:rFonts w:ascii="Calibri" w:hAnsi="Calibri" w:cs="Calibri"/>
                <w:sz w:val="22"/>
                <w:szCs w:val="22"/>
                <w:lang w:val="ro-RO"/>
              </w:rPr>
              <w:t>% din total achizitii</w:t>
            </w:r>
          </w:p>
        </w:tc>
      </w:tr>
      <w:tr w:rsidR="00DB38BF" w:rsidRPr="004D3844" w14:paraId="1008076E" w14:textId="77777777">
        <w:tc>
          <w:tcPr>
            <w:tcW w:w="2187" w:type="dxa"/>
          </w:tcPr>
          <w:p w14:paraId="628C66D1" w14:textId="77777777" w:rsidR="00DB38BF" w:rsidRPr="004D3844" w:rsidRDefault="00DB38BF" w:rsidP="00A0140F">
            <w:pPr>
              <w:spacing w:before="120" w:after="120"/>
              <w:jc w:val="both"/>
              <w:rPr>
                <w:rFonts w:ascii="Calibri" w:hAnsi="Calibri" w:cs="Calibri"/>
                <w:sz w:val="22"/>
                <w:szCs w:val="22"/>
                <w:lang w:val="ro-RO"/>
              </w:rPr>
            </w:pPr>
          </w:p>
        </w:tc>
        <w:tc>
          <w:tcPr>
            <w:tcW w:w="1683" w:type="dxa"/>
          </w:tcPr>
          <w:p w14:paraId="3F514B60" w14:textId="77777777" w:rsidR="00DB38BF" w:rsidRPr="004D3844" w:rsidRDefault="00DB38BF" w:rsidP="00A0140F">
            <w:pPr>
              <w:spacing w:before="120" w:after="120"/>
              <w:jc w:val="both"/>
              <w:rPr>
                <w:rFonts w:ascii="Calibri" w:hAnsi="Calibri" w:cs="Calibri"/>
                <w:sz w:val="22"/>
                <w:szCs w:val="22"/>
                <w:lang w:val="ro-RO"/>
              </w:rPr>
            </w:pPr>
          </w:p>
        </w:tc>
        <w:tc>
          <w:tcPr>
            <w:tcW w:w="1620" w:type="dxa"/>
          </w:tcPr>
          <w:p w14:paraId="2CC5677C" w14:textId="77777777" w:rsidR="00DB38BF" w:rsidRPr="004D3844" w:rsidRDefault="00DB38BF" w:rsidP="00A0140F">
            <w:pPr>
              <w:spacing w:before="120" w:after="120"/>
              <w:jc w:val="both"/>
              <w:rPr>
                <w:rFonts w:ascii="Calibri" w:hAnsi="Calibri" w:cs="Calibri"/>
                <w:sz w:val="22"/>
                <w:szCs w:val="22"/>
                <w:lang w:val="ro-RO"/>
              </w:rPr>
            </w:pPr>
          </w:p>
        </w:tc>
        <w:tc>
          <w:tcPr>
            <w:tcW w:w="1440" w:type="dxa"/>
          </w:tcPr>
          <w:p w14:paraId="2C1FD012" w14:textId="77777777" w:rsidR="00DB38BF" w:rsidRPr="004D3844" w:rsidRDefault="00DB38BF" w:rsidP="00A0140F">
            <w:pPr>
              <w:spacing w:before="120" w:after="120"/>
              <w:jc w:val="both"/>
              <w:rPr>
                <w:rFonts w:ascii="Calibri" w:hAnsi="Calibri" w:cs="Calibri"/>
                <w:sz w:val="22"/>
                <w:szCs w:val="22"/>
                <w:lang w:val="ro-RO"/>
              </w:rPr>
            </w:pPr>
          </w:p>
        </w:tc>
        <w:tc>
          <w:tcPr>
            <w:tcW w:w="1080" w:type="dxa"/>
          </w:tcPr>
          <w:p w14:paraId="5B7E1C14" w14:textId="77777777" w:rsidR="00DB38BF" w:rsidRPr="004D3844" w:rsidRDefault="00DB38BF" w:rsidP="00A0140F">
            <w:pPr>
              <w:spacing w:before="120" w:after="120"/>
              <w:jc w:val="both"/>
              <w:rPr>
                <w:rFonts w:ascii="Calibri" w:hAnsi="Calibri" w:cs="Calibri"/>
                <w:sz w:val="22"/>
                <w:szCs w:val="22"/>
                <w:lang w:val="ro-RO"/>
              </w:rPr>
            </w:pPr>
          </w:p>
        </w:tc>
      </w:tr>
      <w:tr w:rsidR="00DB38BF" w:rsidRPr="004D3844" w14:paraId="534BBCBF" w14:textId="77777777">
        <w:tc>
          <w:tcPr>
            <w:tcW w:w="2187" w:type="dxa"/>
          </w:tcPr>
          <w:p w14:paraId="1F11CA79" w14:textId="77777777" w:rsidR="00DB38BF" w:rsidRPr="004D3844" w:rsidRDefault="00DB38BF" w:rsidP="00A0140F">
            <w:pPr>
              <w:spacing w:before="120" w:after="120"/>
              <w:jc w:val="both"/>
              <w:rPr>
                <w:rFonts w:ascii="Calibri" w:hAnsi="Calibri" w:cs="Calibri"/>
                <w:sz w:val="22"/>
                <w:szCs w:val="22"/>
                <w:lang w:val="ro-RO"/>
              </w:rPr>
            </w:pPr>
          </w:p>
        </w:tc>
        <w:tc>
          <w:tcPr>
            <w:tcW w:w="1683" w:type="dxa"/>
          </w:tcPr>
          <w:p w14:paraId="089150B0" w14:textId="77777777" w:rsidR="00DB38BF" w:rsidRPr="004D3844" w:rsidRDefault="00DB38BF" w:rsidP="00A0140F">
            <w:pPr>
              <w:spacing w:before="120" w:after="120"/>
              <w:jc w:val="both"/>
              <w:rPr>
                <w:rFonts w:ascii="Calibri" w:hAnsi="Calibri" w:cs="Calibri"/>
                <w:sz w:val="22"/>
                <w:szCs w:val="22"/>
                <w:lang w:val="ro-RO"/>
              </w:rPr>
            </w:pPr>
          </w:p>
        </w:tc>
        <w:tc>
          <w:tcPr>
            <w:tcW w:w="1620" w:type="dxa"/>
          </w:tcPr>
          <w:p w14:paraId="49D1236A" w14:textId="77777777" w:rsidR="00DB38BF" w:rsidRPr="004D3844" w:rsidRDefault="00DB38BF" w:rsidP="00A0140F">
            <w:pPr>
              <w:spacing w:before="120" w:after="120"/>
              <w:jc w:val="both"/>
              <w:rPr>
                <w:rFonts w:ascii="Calibri" w:hAnsi="Calibri" w:cs="Calibri"/>
                <w:sz w:val="22"/>
                <w:szCs w:val="22"/>
                <w:lang w:val="ro-RO"/>
              </w:rPr>
            </w:pPr>
          </w:p>
        </w:tc>
        <w:tc>
          <w:tcPr>
            <w:tcW w:w="1440" w:type="dxa"/>
          </w:tcPr>
          <w:p w14:paraId="77486B2D" w14:textId="77777777" w:rsidR="00DB38BF" w:rsidRPr="004D3844" w:rsidRDefault="00DB38BF" w:rsidP="00A0140F">
            <w:pPr>
              <w:spacing w:before="120" w:after="120"/>
              <w:jc w:val="both"/>
              <w:rPr>
                <w:rFonts w:ascii="Calibri" w:hAnsi="Calibri" w:cs="Calibri"/>
                <w:sz w:val="22"/>
                <w:szCs w:val="22"/>
                <w:lang w:val="ro-RO"/>
              </w:rPr>
            </w:pPr>
          </w:p>
        </w:tc>
        <w:tc>
          <w:tcPr>
            <w:tcW w:w="1080" w:type="dxa"/>
          </w:tcPr>
          <w:p w14:paraId="30449D1A" w14:textId="77777777" w:rsidR="00DB38BF" w:rsidRPr="004D3844" w:rsidRDefault="00DB38BF" w:rsidP="00A0140F">
            <w:pPr>
              <w:spacing w:before="120" w:after="120"/>
              <w:jc w:val="both"/>
              <w:rPr>
                <w:rFonts w:ascii="Calibri" w:hAnsi="Calibri" w:cs="Calibri"/>
                <w:sz w:val="22"/>
                <w:szCs w:val="22"/>
                <w:lang w:val="ro-RO"/>
              </w:rPr>
            </w:pPr>
          </w:p>
        </w:tc>
      </w:tr>
    </w:tbl>
    <w:p w14:paraId="1B94BE1C" w14:textId="77777777" w:rsidR="00755D06" w:rsidRPr="004D3844" w:rsidRDefault="00755D06" w:rsidP="00A0140F">
      <w:pPr>
        <w:spacing w:before="120" w:after="120"/>
        <w:rPr>
          <w:rFonts w:ascii="Calibri" w:hAnsi="Calibri" w:cs="Calibri"/>
          <w:sz w:val="22"/>
          <w:szCs w:val="22"/>
          <w:lang w:val="ro-RO"/>
        </w:rPr>
      </w:pPr>
    </w:p>
    <w:p w14:paraId="344E0007" w14:textId="77777777" w:rsidR="00DB38BF" w:rsidRPr="004D3844" w:rsidRDefault="00DB38BF" w:rsidP="00A0140F">
      <w:pPr>
        <w:spacing w:before="120" w:after="120"/>
        <w:rPr>
          <w:rFonts w:ascii="Calibri" w:hAnsi="Calibri" w:cs="Calibri"/>
          <w:sz w:val="22"/>
          <w:szCs w:val="22"/>
          <w:lang w:val="ro-RO"/>
        </w:rPr>
      </w:pPr>
    </w:p>
    <w:tbl>
      <w:tblPr>
        <w:tblW w:w="7992"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2394"/>
        <w:gridCol w:w="2394"/>
        <w:gridCol w:w="2394"/>
      </w:tblGrid>
      <w:tr w:rsidR="00DB38BF" w:rsidRPr="004D3844" w14:paraId="27A6A279" w14:textId="77777777">
        <w:tc>
          <w:tcPr>
            <w:tcW w:w="7992" w:type="dxa"/>
            <w:gridSpan w:val="4"/>
            <w:shd w:val="clear" w:color="auto" w:fill="D9D9D9"/>
          </w:tcPr>
          <w:p w14:paraId="2F63EDCD" w14:textId="77777777" w:rsidR="00DB38BF" w:rsidRPr="004D3844" w:rsidRDefault="004536D5" w:rsidP="00A0140F">
            <w:pPr>
              <w:spacing w:before="120" w:after="120"/>
              <w:jc w:val="center"/>
              <w:rPr>
                <w:rFonts w:ascii="Calibri" w:hAnsi="Calibri" w:cs="Calibri"/>
                <w:sz w:val="22"/>
                <w:szCs w:val="22"/>
                <w:lang w:val="ro-RO"/>
              </w:rPr>
            </w:pPr>
            <w:r w:rsidRPr="004D3844">
              <w:rPr>
                <w:rFonts w:ascii="Calibri" w:hAnsi="Calibri" w:cs="Calibri"/>
                <w:sz w:val="22"/>
                <w:szCs w:val="22"/>
                <w:lang w:val="ro-RO"/>
              </w:rPr>
              <w:t>POTENTIALII</w:t>
            </w:r>
            <w:r w:rsidR="00DB38BF" w:rsidRPr="004D3844">
              <w:rPr>
                <w:rFonts w:ascii="Calibri" w:hAnsi="Calibri" w:cs="Calibri"/>
                <w:sz w:val="22"/>
                <w:szCs w:val="22"/>
                <w:lang w:val="ro-RO"/>
              </w:rPr>
              <w:t xml:space="preserve"> CLIENTI AI SOLICITANTULUI</w:t>
            </w:r>
          </w:p>
        </w:tc>
      </w:tr>
      <w:tr w:rsidR="00DB38BF" w:rsidRPr="004D3844" w14:paraId="7B4A30D4" w14:textId="77777777">
        <w:tc>
          <w:tcPr>
            <w:tcW w:w="810" w:type="dxa"/>
          </w:tcPr>
          <w:p w14:paraId="3EB3BCFF" w14:textId="77777777" w:rsidR="00DB38BF" w:rsidRPr="004D3844" w:rsidRDefault="00DB38BF" w:rsidP="00A0140F">
            <w:pPr>
              <w:spacing w:before="120" w:after="120"/>
              <w:jc w:val="center"/>
              <w:rPr>
                <w:rFonts w:ascii="Calibri" w:hAnsi="Calibri" w:cs="Calibri"/>
                <w:sz w:val="22"/>
                <w:szCs w:val="22"/>
                <w:lang w:val="ro-RO"/>
              </w:rPr>
            </w:pPr>
            <w:r w:rsidRPr="004D3844">
              <w:rPr>
                <w:rFonts w:ascii="Calibri" w:hAnsi="Calibri" w:cs="Calibri"/>
                <w:sz w:val="22"/>
                <w:szCs w:val="22"/>
                <w:lang w:val="ro-RO"/>
              </w:rPr>
              <w:t>Nr.crt</w:t>
            </w:r>
          </w:p>
        </w:tc>
        <w:tc>
          <w:tcPr>
            <w:tcW w:w="2394" w:type="dxa"/>
          </w:tcPr>
          <w:p w14:paraId="10664F97" w14:textId="77777777" w:rsidR="00DB38BF" w:rsidRPr="004D3844" w:rsidRDefault="00DB38BF" w:rsidP="00A0140F">
            <w:pPr>
              <w:spacing w:before="120" w:after="120"/>
              <w:jc w:val="center"/>
              <w:rPr>
                <w:rFonts w:ascii="Calibri" w:hAnsi="Calibri" w:cs="Calibri"/>
                <w:sz w:val="22"/>
                <w:szCs w:val="22"/>
                <w:lang w:val="ro-RO"/>
              </w:rPr>
            </w:pPr>
            <w:r w:rsidRPr="004D3844">
              <w:rPr>
                <w:rFonts w:ascii="Calibri" w:hAnsi="Calibri" w:cs="Calibri"/>
                <w:sz w:val="22"/>
                <w:szCs w:val="22"/>
                <w:lang w:val="ro-RO"/>
              </w:rPr>
              <w:t>Client (Denumire si adresa)</w:t>
            </w:r>
          </w:p>
        </w:tc>
        <w:tc>
          <w:tcPr>
            <w:tcW w:w="2394" w:type="dxa"/>
          </w:tcPr>
          <w:p w14:paraId="40081C3D" w14:textId="77777777" w:rsidR="00DB38BF" w:rsidRPr="004D3844" w:rsidRDefault="00DB38BF" w:rsidP="00A0140F">
            <w:pPr>
              <w:spacing w:before="120" w:after="120"/>
              <w:jc w:val="center"/>
              <w:rPr>
                <w:rFonts w:ascii="Calibri" w:hAnsi="Calibri" w:cs="Calibri"/>
                <w:sz w:val="22"/>
                <w:szCs w:val="22"/>
                <w:lang w:val="ro-RO"/>
              </w:rPr>
            </w:pPr>
            <w:r w:rsidRPr="004D3844">
              <w:rPr>
                <w:rFonts w:ascii="Calibri" w:hAnsi="Calibri" w:cs="Calibri"/>
                <w:sz w:val="22"/>
                <w:szCs w:val="22"/>
                <w:lang w:val="ro-RO"/>
              </w:rPr>
              <w:t>Valoare</w:t>
            </w:r>
          </w:p>
          <w:p w14:paraId="12301579" w14:textId="77777777" w:rsidR="00DB38BF" w:rsidRPr="004D3844" w:rsidRDefault="00DB38BF" w:rsidP="00A0140F">
            <w:pPr>
              <w:spacing w:before="120" w:after="120"/>
              <w:ind w:left="720"/>
              <w:rPr>
                <w:rFonts w:ascii="Calibri" w:hAnsi="Calibri" w:cs="Calibri"/>
                <w:sz w:val="22"/>
                <w:szCs w:val="22"/>
                <w:lang w:val="ro-RO"/>
              </w:rPr>
            </w:pPr>
            <w:r w:rsidRPr="004D3844">
              <w:rPr>
                <w:rFonts w:ascii="Calibri" w:hAnsi="Calibri" w:cs="Calibri"/>
                <w:sz w:val="22"/>
                <w:szCs w:val="22"/>
                <w:lang w:val="ro-RO"/>
              </w:rPr>
              <w:t>-RON -</w:t>
            </w:r>
          </w:p>
        </w:tc>
        <w:tc>
          <w:tcPr>
            <w:tcW w:w="2394" w:type="dxa"/>
          </w:tcPr>
          <w:p w14:paraId="59B4771B" w14:textId="77777777" w:rsidR="00DB38BF" w:rsidRPr="004D3844" w:rsidRDefault="00DB38BF" w:rsidP="00A0140F">
            <w:pPr>
              <w:spacing w:before="120" w:after="120"/>
              <w:jc w:val="center"/>
              <w:rPr>
                <w:rFonts w:ascii="Calibri" w:hAnsi="Calibri" w:cs="Calibri"/>
                <w:sz w:val="22"/>
                <w:szCs w:val="22"/>
                <w:lang w:val="ro-RO"/>
              </w:rPr>
            </w:pPr>
            <w:r w:rsidRPr="004D3844">
              <w:rPr>
                <w:rFonts w:ascii="Calibri" w:hAnsi="Calibri" w:cs="Calibri"/>
                <w:sz w:val="22"/>
                <w:szCs w:val="22"/>
                <w:lang w:val="ro-RO"/>
              </w:rPr>
              <w:t>% din vanzari</w:t>
            </w:r>
          </w:p>
        </w:tc>
      </w:tr>
      <w:tr w:rsidR="00DB38BF" w:rsidRPr="004D3844" w14:paraId="64AB41E2" w14:textId="77777777">
        <w:tc>
          <w:tcPr>
            <w:tcW w:w="810" w:type="dxa"/>
          </w:tcPr>
          <w:p w14:paraId="6840360A" w14:textId="77777777" w:rsidR="00DB38BF" w:rsidRPr="004D3844" w:rsidRDefault="00DB38BF" w:rsidP="00A0140F">
            <w:pPr>
              <w:spacing w:before="120" w:after="120"/>
              <w:jc w:val="both"/>
              <w:rPr>
                <w:rFonts w:ascii="Calibri" w:hAnsi="Calibri" w:cs="Calibri"/>
                <w:sz w:val="22"/>
                <w:szCs w:val="22"/>
                <w:lang w:val="ro-RO"/>
              </w:rPr>
            </w:pPr>
            <w:r w:rsidRPr="004D3844">
              <w:rPr>
                <w:rFonts w:ascii="Calibri" w:hAnsi="Calibri" w:cs="Calibri"/>
                <w:sz w:val="22"/>
                <w:szCs w:val="22"/>
                <w:lang w:val="ro-RO"/>
              </w:rPr>
              <w:t>1</w:t>
            </w:r>
          </w:p>
        </w:tc>
        <w:tc>
          <w:tcPr>
            <w:tcW w:w="2394" w:type="dxa"/>
          </w:tcPr>
          <w:p w14:paraId="026615BF" w14:textId="77777777" w:rsidR="00DB38BF" w:rsidRPr="004D3844" w:rsidRDefault="00DB38BF" w:rsidP="00A0140F">
            <w:pPr>
              <w:spacing w:before="120" w:after="120"/>
              <w:jc w:val="both"/>
              <w:rPr>
                <w:rFonts w:ascii="Calibri" w:hAnsi="Calibri" w:cs="Calibri"/>
                <w:sz w:val="22"/>
                <w:szCs w:val="22"/>
                <w:lang w:val="ro-RO"/>
              </w:rPr>
            </w:pPr>
          </w:p>
        </w:tc>
        <w:tc>
          <w:tcPr>
            <w:tcW w:w="2394" w:type="dxa"/>
          </w:tcPr>
          <w:p w14:paraId="215CFA62" w14:textId="77777777" w:rsidR="00DB38BF" w:rsidRPr="004D3844" w:rsidRDefault="00DB38BF" w:rsidP="00A0140F">
            <w:pPr>
              <w:spacing w:before="120" w:after="120"/>
              <w:jc w:val="both"/>
              <w:rPr>
                <w:rFonts w:ascii="Calibri" w:hAnsi="Calibri" w:cs="Calibri"/>
                <w:sz w:val="22"/>
                <w:szCs w:val="22"/>
                <w:lang w:val="ro-RO"/>
              </w:rPr>
            </w:pPr>
          </w:p>
        </w:tc>
        <w:tc>
          <w:tcPr>
            <w:tcW w:w="2394" w:type="dxa"/>
          </w:tcPr>
          <w:p w14:paraId="06FE4BB6" w14:textId="77777777" w:rsidR="00DB38BF" w:rsidRPr="004D3844" w:rsidRDefault="00DB38BF" w:rsidP="00A0140F">
            <w:pPr>
              <w:spacing w:before="120" w:after="120"/>
              <w:jc w:val="both"/>
              <w:rPr>
                <w:rFonts w:ascii="Calibri" w:hAnsi="Calibri" w:cs="Calibri"/>
                <w:sz w:val="22"/>
                <w:szCs w:val="22"/>
                <w:lang w:val="ro-RO"/>
              </w:rPr>
            </w:pPr>
          </w:p>
        </w:tc>
      </w:tr>
      <w:tr w:rsidR="00DB38BF" w:rsidRPr="004D3844" w14:paraId="6E476232" w14:textId="77777777">
        <w:tc>
          <w:tcPr>
            <w:tcW w:w="810" w:type="dxa"/>
          </w:tcPr>
          <w:p w14:paraId="190B60DB" w14:textId="77777777" w:rsidR="00DB38BF" w:rsidRPr="004D3844" w:rsidRDefault="00DB38BF" w:rsidP="00A0140F">
            <w:pPr>
              <w:spacing w:before="120" w:after="120"/>
              <w:jc w:val="both"/>
              <w:rPr>
                <w:rFonts w:ascii="Calibri" w:hAnsi="Calibri" w:cs="Calibri"/>
                <w:sz w:val="22"/>
                <w:szCs w:val="22"/>
                <w:lang w:val="ro-RO"/>
              </w:rPr>
            </w:pPr>
            <w:r w:rsidRPr="004D3844">
              <w:rPr>
                <w:rFonts w:ascii="Calibri" w:hAnsi="Calibri" w:cs="Calibri"/>
                <w:sz w:val="22"/>
                <w:szCs w:val="22"/>
                <w:lang w:val="ro-RO"/>
              </w:rPr>
              <w:t>2</w:t>
            </w:r>
          </w:p>
        </w:tc>
        <w:tc>
          <w:tcPr>
            <w:tcW w:w="2394" w:type="dxa"/>
          </w:tcPr>
          <w:p w14:paraId="648F7EA8" w14:textId="77777777" w:rsidR="00DB38BF" w:rsidRPr="004D3844" w:rsidRDefault="00DB38BF" w:rsidP="00A0140F">
            <w:pPr>
              <w:spacing w:before="120" w:after="120"/>
              <w:jc w:val="both"/>
              <w:rPr>
                <w:rFonts w:ascii="Calibri" w:hAnsi="Calibri" w:cs="Calibri"/>
                <w:sz w:val="22"/>
                <w:szCs w:val="22"/>
                <w:lang w:val="ro-RO"/>
              </w:rPr>
            </w:pPr>
          </w:p>
        </w:tc>
        <w:tc>
          <w:tcPr>
            <w:tcW w:w="2394" w:type="dxa"/>
          </w:tcPr>
          <w:p w14:paraId="6FFAEFB6" w14:textId="77777777" w:rsidR="00DB38BF" w:rsidRPr="004D3844" w:rsidRDefault="00DB38BF" w:rsidP="00A0140F">
            <w:pPr>
              <w:spacing w:before="120" w:after="120"/>
              <w:jc w:val="both"/>
              <w:rPr>
                <w:rFonts w:ascii="Calibri" w:hAnsi="Calibri" w:cs="Calibri"/>
                <w:sz w:val="22"/>
                <w:szCs w:val="22"/>
                <w:lang w:val="ro-RO"/>
              </w:rPr>
            </w:pPr>
          </w:p>
        </w:tc>
        <w:tc>
          <w:tcPr>
            <w:tcW w:w="2394" w:type="dxa"/>
          </w:tcPr>
          <w:p w14:paraId="08CAFC8D" w14:textId="77777777" w:rsidR="00DB38BF" w:rsidRPr="004D3844" w:rsidRDefault="00DB38BF" w:rsidP="00A0140F">
            <w:pPr>
              <w:spacing w:before="120" w:after="120"/>
              <w:jc w:val="both"/>
              <w:rPr>
                <w:rFonts w:ascii="Calibri" w:hAnsi="Calibri" w:cs="Calibri"/>
                <w:sz w:val="22"/>
                <w:szCs w:val="22"/>
                <w:lang w:val="ro-RO"/>
              </w:rPr>
            </w:pPr>
          </w:p>
        </w:tc>
      </w:tr>
      <w:tr w:rsidR="00DB38BF" w:rsidRPr="004D3844" w14:paraId="3BB3C941" w14:textId="77777777">
        <w:tc>
          <w:tcPr>
            <w:tcW w:w="810" w:type="dxa"/>
          </w:tcPr>
          <w:p w14:paraId="438F021D" w14:textId="77777777" w:rsidR="00DB38BF" w:rsidRPr="004D3844" w:rsidRDefault="00DB38BF" w:rsidP="00A0140F">
            <w:pPr>
              <w:spacing w:before="120" w:after="120"/>
              <w:jc w:val="both"/>
              <w:rPr>
                <w:rFonts w:ascii="Calibri" w:hAnsi="Calibri" w:cs="Calibri"/>
                <w:sz w:val="22"/>
                <w:szCs w:val="22"/>
                <w:lang w:val="ro-RO"/>
              </w:rPr>
            </w:pPr>
            <w:r w:rsidRPr="004D3844">
              <w:rPr>
                <w:rFonts w:ascii="Calibri" w:hAnsi="Calibri" w:cs="Calibri"/>
                <w:sz w:val="22"/>
                <w:szCs w:val="22"/>
                <w:lang w:val="ro-RO"/>
              </w:rPr>
              <w:t>n</w:t>
            </w:r>
          </w:p>
        </w:tc>
        <w:tc>
          <w:tcPr>
            <w:tcW w:w="2394" w:type="dxa"/>
          </w:tcPr>
          <w:p w14:paraId="6050E661" w14:textId="77777777" w:rsidR="00DB38BF" w:rsidRPr="004D3844" w:rsidRDefault="00DB38BF" w:rsidP="00A0140F">
            <w:pPr>
              <w:spacing w:before="120" w:after="120"/>
              <w:jc w:val="both"/>
              <w:rPr>
                <w:rFonts w:ascii="Calibri" w:hAnsi="Calibri" w:cs="Calibri"/>
                <w:sz w:val="22"/>
                <w:szCs w:val="22"/>
                <w:lang w:val="ro-RO"/>
              </w:rPr>
            </w:pPr>
          </w:p>
        </w:tc>
        <w:tc>
          <w:tcPr>
            <w:tcW w:w="2394" w:type="dxa"/>
          </w:tcPr>
          <w:p w14:paraId="1AA2FAE5" w14:textId="77777777" w:rsidR="00DB38BF" w:rsidRPr="004D3844" w:rsidRDefault="00DB38BF" w:rsidP="00A0140F">
            <w:pPr>
              <w:spacing w:before="120" w:after="120"/>
              <w:jc w:val="both"/>
              <w:rPr>
                <w:rFonts w:ascii="Calibri" w:hAnsi="Calibri" w:cs="Calibri"/>
                <w:sz w:val="22"/>
                <w:szCs w:val="22"/>
                <w:lang w:val="ro-RO"/>
              </w:rPr>
            </w:pPr>
          </w:p>
        </w:tc>
        <w:tc>
          <w:tcPr>
            <w:tcW w:w="2394" w:type="dxa"/>
          </w:tcPr>
          <w:p w14:paraId="797FECFE" w14:textId="77777777" w:rsidR="00DB38BF" w:rsidRPr="004D3844" w:rsidRDefault="00DB38BF" w:rsidP="00A0140F">
            <w:pPr>
              <w:spacing w:before="120" w:after="120"/>
              <w:jc w:val="both"/>
              <w:rPr>
                <w:rFonts w:ascii="Calibri" w:hAnsi="Calibri" w:cs="Calibri"/>
                <w:sz w:val="22"/>
                <w:szCs w:val="22"/>
                <w:lang w:val="ro-RO"/>
              </w:rPr>
            </w:pPr>
          </w:p>
        </w:tc>
      </w:tr>
    </w:tbl>
    <w:p w14:paraId="7B3C9B8D" w14:textId="77777777" w:rsidR="00DB38BF" w:rsidRPr="004D3844" w:rsidRDefault="00DB38BF" w:rsidP="00A0140F">
      <w:pPr>
        <w:spacing w:before="120" w:after="120"/>
        <w:rPr>
          <w:rFonts w:ascii="Calibri" w:hAnsi="Calibri" w:cs="Calibri"/>
          <w:sz w:val="22"/>
          <w:szCs w:val="22"/>
          <w:lang w:val="ro-RO"/>
        </w:rPr>
      </w:pPr>
    </w:p>
    <w:p w14:paraId="5F28615D" w14:textId="77777777" w:rsidR="00DB38BF" w:rsidRPr="004D3844" w:rsidRDefault="00DB38BF" w:rsidP="00A0140F">
      <w:pPr>
        <w:spacing w:before="120" w:after="120"/>
        <w:rPr>
          <w:rFonts w:ascii="Calibri" w:hAnsi="Calibri" w:cs="Calibri"/>
          <w:sz w:val="22"/>
          <w:szCs w:val="22"/>
          <w:lang w:val="ro-RO"/>
        </w:rPr>
      </w:pPr>
    </w:p>
    <w:p w14:paraId="2B2C116A" w14:textId="77777777" w:rsidR="0025101B" w:rsidRPr="004D3844" w:rsidRDefault="0025101B" w:rsidP="00A0140F">
      <w:pPr>
        <w:numPr>
          <w:ilvl w:val="0"/>
          <w:numId w:val="11"/>
        </w:numPr>
        <w:spacing w:before="120" w:after="120"/>
        <w:jc w:val="both"/>
        <w:rPr>
          <w:rFonts w:ascii="Calibri" w:hAnsi="Calibri" w:cs="Calibri"/>
          <w:b/>
          <w:sz w:val="22"/>
          <w:szCs w:val="22"/>
          <w:lang w:val="ro-RO"/>
        </w:rPr>
      </w:pPr>
      <w:r w:rsidRPr="004D3844">
        <w:rPr>
          <w:rFonts w:ascii="Calibri" w:hAnsi="Calibri" w:cs="Calibri"/>
          <w:b/>
          <w:sz w:val="22"/>
          <w:szCs w:val="22"/>
          <w:lang w:val="ro-RO"/>
        </w:rPr>
        <w:t>Date privind forţa de muncă si managementul proiectului</w:t>
      </w:r>
      <w:r w:rsidR="00994D0E" w:rsidRPr="004D3844">
        <w:rPr>
          <w:rFonts w:ascii="Calibri" w:hAnsi="Calibri" w:cs="Calibri"/>
          <w:b/>
          <w:sz w:val="22"/>
          <w:szCs w:val="22"/>
          <w:lang w:val="ro-RO"/>
        </w:rPr>
        <w:t xml:space="preserve">; </w:t>
      </w:r>
    </w:p>
    <w:p w14:paraId="54A4E72C" w14:textId="77777777" w:rsidR="00264E55" w:rsidRPr="004D3844" w:rsidRDefault="00264E55" w:rsidP="00A0140F">
      <w:pPr>
        <w:pStyle w:val="ListParagraph"/>
        <w:spacing w:before="120" w:after="120"/>
        <w:ind w:left="360"/>
        <w:jc w:val="both"/>
        <w:rPr>
          <w:rFonts w:ascii="Calibri" w:hAnsi="Calibri" w:cs="Calibri"/>
          <w:sz w:val="22"/>
          <w:szCs w:val="22"/>
          <w:lang w:val="ro-RO"/>
        </w:rPr>
      </w:pPr>
    </w:p>
    <w:p w14:paraId="554570C1" w14:textId="77777777" w:rsidR="00BE0AFC" w:rsidRPr="004D3844" w:rsidRDefault="00BE0AFC" w:rsidP="00A0140F">
      <w:pPr>
        <w:pStyle w:val="ListParagraph"/>
        <w:numPr>
          <w:ilvl w:val="0"/>
          <w:numId w:val="3"/>
        </w:numPr>
        <w:spacing w:before="120" w:after="120"/>
        <w:jc w:val="both"/>
        <w:rPr>
          <w:rFonts w:ascii="Calibri" w:hAnsi="Calibri" w:cs="Calibri"/>
          <w:vanish/>
          <w:sz w:val="22"/>
          <w:szCs w:val="22"/>
          <w:lang w:val="ro-RO"/>
        </w:rPr>
      </w:pPr>
    </w:p>
    <w:p w14:paraId="640379EC" w14:textId="77777777" w:rsidR="00BE0AFC" w:rsidRPr="004D3844" w:rsidRDefault="00BE0AFC" w:rsidP="00A0140F">
      <w:pPr>
        <w:pStyle w:val="ListParagraph"/>
        <w:numPr>
          <w:ilvl w:val="0"/>
          <w:numId w:val="3"/>
        </w:numPr>
        <w:spacing w:before="120" w:after="120"/>
        <w:jc w:val="both"/>
        <w:rPr>
          <w:rFonts w:ascii="Calibri" w:hAnsi="Calibri" w:cs="Calibri"/>
          <w:vanish/>
          <w:sz w:val="22"/>
          <w:szCs w:val="22"/>
          <w:lang w:val="ro-RO"/>
        </w:rPr>
      </w:pPr>
    </w:p>
    <w:p w14:paraId="74693C75" w14:textId="77777777" w:rsidR="00264E55" w:rsidRPr="004D3844" w:rsidRDefault="00264E55" w:rsidP="00A0140F">
      <w:pPr>
        <w:pStyle w:val="ListParagraph"/>
        <w:numPr>
          <w:ilvl w:val="1"/>
          <w:numId w:val="3"/>
        </w:numPr>
        <w:spacing w:before="120" w:after="120"/>
        <w:jc w:val="both"/>
        <w:rPr>
          <w:rFonts w:ascii="Calibri" w:hAnsi="Calibri" w:cs="Calibri"/>
          <w:sz w:val="22"/>
          <w:szCs w:val="22"/>
          <w:lang w:val="ro-RO"/>
        </w:rPr>
      </w:pPr>
      <w:r w:rsidRPr="004D3844">
        <w:rPr>
          <w:rFonts w:ascii="Calibri" w:hAnsi="Calibri" w:cs="Calibri"/>
          <w:sz w:val="22"/>
          <w:szCs w:val="22"/>
          <w:lang w:val="ro-RO"/>
        </w:rPr>
        <w:t>Total person</w:t>
      </w:r>
      <w:r w:rsidR="002F2297" w:rsidRPr="004D3844">
        <w:rPr>
          <w:rFonts w:ascii="Calibri" w:hAnsi="Calibri" w:cs="Calibri"/>
          <w:sz w:val="22"/>
          <w:szCs w:val="22"/>
          <w:lang w:val="ro-RO"/>
        </w:rPr>
        <w:t>al existent</w:t>
      </w:r>
      <w:r w:rsidRPr="004D3844">
        <w:rPr>
          <w:rFonts w:ascii="Calibri" w:hAnsi="Calibri" w:cs="Calibri"/>
          <w:sz w:val="22"/>
          <w:szCs w:val="22"/>
          <w:lang w:val="ro-RO"/>
        </w:rPr>
        <w:t xml:space="preserve">  ………………………..</w:t>
      </w:r>
    </w:p>
    <w:p w14:paraId="044139A9" w14:textId="77777777" w:rsidR="00264E55" w:rsidRPr="004D3844" w:rsidRDefault="00264E55" w:rsidP="00A0140F">
      <w:pPr>
        <w:pStyle w:val="ListParagraph"/>
        <w:spacing w:before="120" w:after="120"/>
        <w:ind w:left="360"/>
        <w:jc w:val="both"/>
        <w:rPr>
          <w:rFonts w:ascii="Calibri" w:hAnsi="Calibri" w:cs="Calibri"/>
          <w:i/>
          <w:sz w:val="22"/>
          <w:szCs w:val="22"/>
          <w:lang w:val="ro-RO"/>
        </w:rPr>
      </w:pPr>
      <w:r w:rsidRPr="004D3844">
        <w:rPr>
          <w:rFonts w:ascii="Calibri" w:hAnsi="Calibri" w:cs="Calibri"/>
          <w:i/>
          <w:sz w:val="22"/>
          <w:szCs w:val="22"/>
          <w:lang w:val="ro-RO"/>
        </w:rPr>
        <w:t>din care personal de execuţie</w:t>
      </w:r>
      <w:r w:rsidRPr="004D3844">
        <w:rPr>
          <w:rFonts w:ascii="Calibri" w:hAnsi="Calibri" w:cs="Calibri"/>
          <w:i/>
          <w:sz w:val="22"/>
          <w:szCs w:val="22"/>
          <w:lang w:val="ro-RO"/>
        </w:rPr>
        <w:tab/>
        <w:t xml:space="preserve">………………………..      </w:t>
      </w:r>
    </w:p>
    <w:p w14:paraId="554DC443" w14:textId="77777777" w:rsidR="001918C5" w:rsidRPr="004D3844" w:rsidRDefault="001918C5" w:rsidP="00A0140F">
      <w:pPr>
        <w:pStyle w:val="ListParagraph"/>
        <w:spacing w:before="120" w:after="120"/>
        <w:ind w:left="360"/>
        <w:jc w:val="both"/>
        <w:rPr>
          <w:rFonts w:ascii="Calibri" w:hAnsi="Calibri" w:cs="Calibri"/>
          <w:i/>
          <w:sz w:val="22"/>
          <w:szCs w:val="22"/>
          <w:lang w:val="ro-RO"/>
        </w:rPr>
      </w:pPr>
    </w:p>
    <w:p w14:paraId="236F1D33" w14:textId="77777777" w:rsidR="00264E55" w:rsidRPr="004D3844" w:rsidRDefault="00BB1713" w:rsidP="00A0140F">
      <w:pPr>
        <w:pStyle w:val="ListParagraph"/>
        <w:numPr>
          <w:ilvl w:val="1"/>
          <w:numId w:val="3"/>
        </w:numPr>
        <w:spacing w:before="120" w:after="120"/>
        <w:jc w:val="both"/>
        <w:rPr>
          <w:rFonts w:ascii="Calibri" w:hAnsi="Calibri" w:cs="Calibri"/>
          <w:sz w:val="22"/>
          <w:szCs w:val="22"/>
          <w:lang w:val="ro-RO"/>
        </w:rPr>
      </w:pPr>
      <w:r w:rsidRPr="004D3844">
        <w:rPr>
          <w:rFonts w:ascii="Calibri" w:hAnsi="Calibri" w:cs="Calibri"/>
          <w:sz w:val="22"/>
          <w:szCs w:val="22"/>
          <w:lang w:val="ro-RO"/>
        </w:rPr>
        <w:t>Estimari privind forta</w:t>
      </w:r>
      <w:r w:rsidR="00264E55" w:rsidRPr="004D3844">
        <w:rPr>
          <w:rFonts w:ascii="Calibri" w:hAnsi="Calibri" w:cs="Calibri"/>
          <w:sz w:val="22"/>
          <w:szCs w:val="22"/>
          <w:lang w:val="ro-RO"/>
        </w:rPr>
        <w:t xml:space="preserve"> de muncă </w:t>
      </w:r>
      <w:r w:rsidRPr="004D3844">
        <w:rPr>
          <w:rStyle w:val="tpa1"/>
          <w:rFonts w:ascii="Calibri" w:hAnsi="Calibri" w:cs="Calibri"/>
          <w:sz w:val="22"/>
          <w:szCs w:val="22"/>
          <w:lang w:val="ro-RO"/>
        </w:rPr>
        <w:t>ocupată prin realizarea investiţiei</w:t>
      </w:r>
      <w:r w:rsidR="00264E55" w:rsidRPr="004D3844">
        <w:rPr>
          <w:rFonts w:ascii="Calibri" w:hAnsi="Calibri" w:cs="Calibri"/>
          <w:sz w:val="22"/>
          <w:szCs w:val="22"/>
          <w:lang w:val="ro-RO"/>
        </w:rPr>
        <w:t>………………………..</w:t>
      </w:r>
    </w:p>
    <w:p w14:paraId="78C005B7" w14:textId="77777777" w:rsidR="00BB1713" w:rsidRPr="004D3844" w:rsidRDefault="005821AC" w:rsidP="00A0140F">
      <w:pPr>
        <w:pStyle w:val="ListParagraph"/>
        <w:spacing w:before="120" w:after="120"/>
        <w:ind w:left="360" w:firstLine="360"/>
        <w:jc w:val="both"/>
        <w:rPr>
          <w:rFonts w:ascii="Calibri" w:hAnsi="Calibri" w:cs="Calibri"/>
          <w:sz w:val="22"/>
          <w:szCs w:val="22"/>
          <w:lang w:val="ro-RO"/>
        </w:rPr>
      </w:pPr>
      <w:r w:rsidRPr="004D3844">
        <w:rPr>
          <w:rFonts w:ascii="Calibri" w:hAnsi="Calibri" w:cs="Calibri"/>
          <w:sz w:val="22"/>
          <w:szCs w:val="22"/>
          <w:lang w:val="ro-RO"/>
        </w:rPr>
        <w:t>Numar l</w:t>
      </w:r>
      <w:r w:rsidR="00BB1713" w:rsidRPr="004D3844">
        <w:rPr>
          <w:rFonts w:ascii="Calibri" w:hAnsi="Calibri" w:cs="Calibri"/>
          <w:sz w:val="22"/>
          <w:szCs w:val="22"/>
          <w:lang w:val="ro-RO"/>
        </w:rPr>
        <w:t xml:space="preserve">ocuri de muncă </w:t>
      </w:r>
      <w:r w:rsidR="00C30FE3" w:rsidRPr="004D3844">
        <w:rPr>
          <w:rFonts w:ascii="Calibri" w:hAnsi="Calibri" w:cs="Calibri"/>
          <w:sz w:val="22"/>
          <w:szCs w:val="22"/>
          <w:lang w:val="ro-RO"/>
        </w:rPr>
        <w:t>nou-create………………………..,</w:t>
      </w:r>
    </w:p>
    <w:p w14:paraId="79A835AA" w14:textId="77777777" w:rsidR="00BB1713" w:rsidRPr="004D3844" w:rsidRDefault="00BB1713" w:rsidP="00A0140F">
      <w:pPr>
        <w:pStyle w:val="ListParagraph"/>
        <w:spacing w:before="120" w:after="120"/>
        <w:jc w:val="both"/>
        <w:rPr>
          <w:rFonts w:ascii="Calibri" w:hAnsi="Calibri" w:cs="Calibri"/>
          <w:sz w:val="22"/>
          <w:szCs w:val="22"/>
          <w:lang w:val="ro-RO"/>
        </w:rPr>
      </w:pPr>
    </w:p>
    <w:p w14:paraId="451FA215" w14:textId="77777777" w:rsidR="00DC102C" w:rsidRPr="004D3844" w:rsidRDefault="00DC102C" w:rsidP="00A0140F">
      <w:pPr>
        <w:pStyle w:val="ListParagraph"/>
        <w:numPr>
          <w:ilvl w:val="1"/>
          <w:numId w:val="3"/>
        </w:numPr>
        <w:spacing w:before="120" w:after="120"/>
        <w:jc w:val="both"/>
        <w:rPr>
          <w:rFonts w:ascii="Calibri" w:hAnsi="Calibri" w:cs="Calibri"/>
          <w:sz w:val="22"/>
          <w:szCs w:val="22"/>
          <w:lang w:val="ro-RO"/>
        </w:rPr>
      </w:pPr>
      <w:r w:rsidRPr="004D3844">
        <w:rPr>
          <w:rFonts w:ascii="Calibri" w:hAnsi="Calibri" w:cs="Calibri"/>
          <w:sz w:val="22"/>
          <w:szCs w:val="22"/>
          <w:lang w:val="ro-RO"/>
        </w:rPr>
        <w:t>Responsabil legal (nume, prenume, func</w:t>
      </w:r>
      <w:r w:rsidR="00290300">
        <w:rPr>
          <w:rFonts w:ascii="Calibri" w:hAnsi="Calibri" w:cs="Calibri"/>
          <w:sz w:val="22"/>
          <w:szCs w:val="22"/>
          <w:lang w:val="ro-RO"/>
        </w:rPr>
        <w:t>ţ</w:t>
      </w:r>
      <w:r w:rsidRPr="004D3844">
        <w:rPr>
          <w:rFonts w:ascii="Calibri" w:hAnsi="Calibri" w:cs="Calibri"/>
          <w:sz w:val="22"/>
          <w:szCs w:val="22"/>
          <w:lang w:val="ro-RO"/>
        </w:rPr>
        <w:t>ie</w:t>
      </w:r>
      <w:r w:rsidR="00893151" w:rsidRPr="004D3844">
        <w:rPr>
          <w:rFonts w:ascii="Calibri" w:hAnsi="Calibri" w:cs="Calibri"/>
          <w:sz w:val="22"/>
          <w:szCs w:val="22"/>
          <w:lang w:val="ro-RO"/>
        </w:rPr>
        <w:t xml:space="preserve"> in cadrul organiza</w:t>
      </w:r>
      <w:r w:rsidR="00290300">
        <w:rPr>
          <w:rFonts w:ascii="Calibri" w:hAnsi="Calibri" w:cs="Calibri"/>
          <w:sz w:val="22"/>
          <w:szCs w:val="22"/>
          <w:lang w:val="ro-RO"/>
        </w:rPr>
        <w:t>ţ</w:t>
      </w:r>
      <w:r w:rsidR="00893151" w:rsidRPr="004D3844">
        <w:rPr>
          <w:rFonts w:ascii="Calibri" w:hAnsi="Calibri" w:cs="Calibri"/>
          <w:sz w:val="22"/>
          <w:szCs w:val="22"/>
          <w:lang w:val="ro-RO"/>
        </w:rPr>
        <w:t>iei</w:t>
      </w:r>
      <w:r w:rsidRPr="004D3844">
        <w:rPr>
          <w:rFonts w:ascii="Calibri" w:hAnsi="Calibri" w:cs="Calibri"/>
          <w:sz w:val="22"/>
          <w:szCs w:val="22"/>
          <w:lang w:val="ro-RO"/>
        </w:rPr>
        <w:t>, studi</w:t>
      </w:r>
      <w:r w:rsidR="00095536" w:rsidRPr="004D3844">
        <w:rPr>
          <w:rFonts w:ascii="Calibri" w:hAnsi="Calibri" w:cs="Calibri"/>
          <w:sz w:val="22"/>
          <w:szCs w:val="22"/>
          <w:lang w:val="ro-RO"/>
        </w:rPr>
        <w:t xml:space="preserve">i </w:t>
      </w:r>
      <w:r w:rsidR="00290300">
        <w:rPr>
          <w:rFonts w:ascii="Calibri" w:hAnsi="Calibri" w:cs="Calibri"/>
          <w:sz w:val="22"/>
          <w:szCs w:val="22"/>
          <w:lang w:val="ro-RO"/>
        </w:rPr>
        <w:t>ş</w:t>
      </w:r>
      <w:r w:rsidR="00095536" w:rsidRPr="004D3844">
        <w:rPr>
          <w:rFonts w:ascii="Calibri" w:hAnsi="Calibri" w:cs="Calibri"/>
          <w:sz w:val="22"/>
          <w:szCs w:val="22"/>
          <w:lang w:val="ro-RO"/>
        </w:rPr>
        <w:t>i experien</w:t>
      </w:r>
      <w:r w:rsidR="00290300">
        <w:rPr>
          <w:rFonts w:ascii="Calibri" w:hAnsi="Calibri" w:cs="Calibri"/>
          <w:sz w:val="22"/>
          <w:szCs w:val="22"/>
          <w:lang w:val="ro-RO"/>
        </w:rPr>
        <w:t>ţ</w:t>
      </w:r>
      <w:r w:rsidR="00095536" w:rsidRPr="004D3844">
        <w:rPr>
          <w:rFonts w:ascii="Calibri" w:hAnsi="Calibri" w:cs="Calibri"/>
          <w:sz w:val="22"/>
          <w:szCs w:val="22"/>
          <w:lang w:val="ro-RO"/>
        </w:rPr>
        <w:t>a profesional</w:t>
      </w:r>
      <w:r w:rsidR="00290300">
        <w:rPr>
          <w:rFonts w:ascii="Calibri" w:hAnsi="Calibri" w:cs="Calibri"/>
          <w:sz w:val="22"/>
          <w:szCs w:val="22"/>
          <w:lang w:val="ro-RO"/>
        </w:rPr>
        <w:t>ă</w:t>
      </w:r>
      <w:r w:rsidR="00095536" w:rsidRPr="004D3844">
        <w:rPr>
          <w:rFonts w:ascii="Calibri" w:hAnsi="Calibri" w:cs="Calibri"/>
          <w:sz w:val="22"/>
          <w:szCs w:val="22"/>
          <w:lang w:val="ro-RO"/>
        </w:rPr>
        <w:t xml:space="preserve">), </w:t>
      </w:r>
      <w:r w:rsidRPr="004D3844">
        <w:rPr>
          <w:rFonts w:ascii="Calibri" w:hAnsi="Calibri" w:cs="Calibri"/>
          <w:sz w:val="22"/>
          <w:szCs w:val="22"/>
          <w:lang w:val="ro-RO"/>
        </w:rPr>
        <w:t>relevante pentru proiect</w:t>
      </w:r>
    </w:p>
    <w:p w14:paraId="6999EC0C" w14:textId="77777777" w:rsidR="003544DD" w:rsidRPr="004D3844" w:rsidRDefault="003544DD" w:rsidP="00A0140F">
      <w:pPr>
        <w:spacing w:before="120" w:after="120"/>
        <w:ind w:left="360"/>
        <w:jc w:val="both"/>
        <w:rPr>
          <w:rFonts w:ascii="Calibri" w:hAnsi="Calibri" w:cs="Calibri"/>
          <w:b/>
          <w:sz w:val="22"/>
          <w:szCs w:val="22"/>
          <w:lang w:val="ro-RO"/>
        </w:rPr>
      </w:pPr>
    </w:p>
    <w:p w14:paraId="51018231" w14:textId="77777777" w:rsidR="00642108" w:rsidRPr="004D3844" w:rsidRDefault="00C92B8F" w:rsidP="00A0140F">
      <w:pPr>
        <w:numPr>
          <w:ilvl w:val="0"/>
          <w:numId w:val="11"/>
        </w:numPr>
        <w:spacing w:before="120" w:after="120"/>
        <w:jc w:val="both"/>
        <w:rPr>
          <w:rFonts w:ascii="Calibri" w:hAnsi="Calibri" w:cs="Calibri"/>
          <w:b/>
          <w:sz w:val="22"/>
          <w:szCs w:val="22"/>
          <w:lang w:val="ro-RO"/>
        </w:rPr>
      </w:pPr>
      <w:r w:rsidRPr="004D3844">
        <w:rPr>
          <w:rFonts w:ascii="Calibri" w:hAnsi="Calibri" w:cs="Calibri"/>
          <w:b/>
          <w:sz w:val="22"/>
          <w:szCs w:val="22"/>
          <w:lang w:val="ro-RO"/>
        </w:rPr>
        <w:t>Descrierea achizi</w:t>
      </w:r>
      <w:r w:rsidR="00290300">
        <w:rPr>
          <w:rFonts w:ascii="Calibri" w:hAnsi="Calibri" w:cs="Calibri"/>
          <w:b/>
          <w:sz w:val="22"/>
          <w:szCs w:val="22"/>
          <w:lang w:val="ro-RO"/>
        </w:rPr>
        <w:t>ţ</w:t>
      </w:r>
      <w:r w:rsidRPr="004D3844">
        <w:rPr>
          <w:rFonts w:ascii="Calibri" w:hAnsi="Calibri" w:cs="Calibri"/>
          <w:b/>
          <w:sz w:val="22"/>
          <w:szCs w:val="22"/>
          <w:lang w:val="ro-RO"/>
        </w:rPr>
        <w:t>ii</w:t>
      </w:r>
      <w:r w:rsidR="002E647E" w:rsidRPr="004D3844">
        <w:rPr>
          <w:rFonts w:ascii="Calibri" w:hAnsi="Calibri" w:cs="Calibri"/>
          <w:b/>
          <w:sz w:val="22"/>
          <w:szCs w:val="22"/>
          <w:lang w:val="ro-RO"/>
        </w:rPr>
        <w:t>lor</w:t>
      </w:r>
      <w:r w:rsidRPr="004D3844">
        <w:rPr>
          <w:rFonts w:ascii="Calibri" w:hAnsi="Calibri" w:cs="Calibri"/>
          <w:b/>
          <w:sz w:val="22"/>
          <w:szCs w:val="22"/>
          <w:lang w:val="ro-RO"/>
        </w:rPr>
        <w:t xml:space="preserve"> </w:t>
      </w:r>
      <w:r w:rsidR="002E647E" w:rsidRPr="004D3844">
        <w:rPr>
          <w:rFonts w:ascii="Calibri" w:hAnsi="Calibri" w:cs="Calibri"/>
          <w:b/>
          <w:sz w:val="22"/>
          <w:szCs w:val="22"/>
          <w:lang w:val="ro-RO"/>
        </w:rPr>
        <w:t xml:space="preserve">realizate prin proiect, repectiv </w:t>
      </w:r>
      <w:r w:rsidR="00DB38BF" w:rsidRPr="004D3844">
        <w:rPr>
          <w:rFonts w:ascii="Calibri" w:hAnsi="Calibri" w:cs="Calibri"/>
          <w:b/>
          <w:sz w:val="22"/>
          <w:szCs w:val="22"/>
          <w:lang w:val="ro-RO"/>
        </w:rPr>
        <w:t xml:space="preserve">denumirea, </w:t>
      </w:r>
      <w:r w:rsidR="003908A3" w:rsidRPr="004D3844">
        <w:rPr>
          <w:rFonts w:ascii="Calibri" w:hAnsi="Calibri" w:cs="Calibri"/>
          <w:b/>
          <w:sz w:val="22"/>
          <w:szCs w:val="22"/>
          <w:lang w:val="ro-RO"/>
        </w:rPr>
        <w:t>num</w:t>
      </w:r>
      <w:r w:rsidR="00290300">
        <w:rPr>
          <w:rFonts w:ascii="Calibri" w:hAnsi="Calibri" w:cs="Calibri"/>
          <w:b/>
          <w:sz w:val="22"/>
          <w:szCs w:val="22"/>
          <w:lang w:val="ro-RO"/>
        </w:rPr>
        <w:t>ă</w:t>
      </w:r>
      <w:r w:rsidR="003908A3" w:rsidRPr="004D3844">
        <w:rPr>
          <w:rFonts w:ascii="Calibri" w:hAnsi="Calibri" w:cs="Calibri"/>
          <w:b/>
          <w:sz w:val="22"/>
          <w:szCs w:val="22"/>
          <w:lang w:val="ro-RO"/>
        </w:rPr>
        <w:t>rul</w:t>
      </w:r>
      <w:r w:rsidR="0016778A" w:rsidRPr="004D3844">
        <w:rPr>
          <w:rFonts w:ascii="Calibri" w:hAnsi="Calibri" w:cs="Calibri"/>
          <w:b/>
          <w:sz w:val="22"/>
          <w:szCs w:val="22"/>
          <w:lang w:val="ro-RO"/>
        </w:rPr>
        <w:t>, valoarea</w:t>
      </w:r>
      <w:r w:rsidR="003C7DEB" w:rsidRPr="004D3844">
        <w:rPr>
          <w:rFonts w:ascii="Calibri" w:hAnsi="Calibri" w:cs="Calibri"/>
          <w:b/>
          <w:sz w:val="22"/>
          <w:szCs w:val="22"/>
          <w:lang w:val="ro-RO"/>
        </w:rPr>
        <w:t xml:space="preserve"> </w:t>
      </w:r>
      <w:r w:rsidR="003908A3" w:rsidRPr="004D3844">
        <w:rPr>
          <w:rFonts w:ascii="Calibri" w:hAnsi="Calibri" w:cs="Calibri"/>
          <w:b/>
          <w:sz w:val="22"/>
          <w:szCs w:val="22"/>
          <w:lang w:val="ro-RO"/>
        </w:rPr>
        <w:t xml:space="preserve">si </w:t>
      </w:r>
      <w:r w:rsidR="002E647E" w:rsidRPr="004D3844">
        <w:rPr>
          <w:rFonts w:ascii="Calibri" w:hAnsi="Calibri" w:cs="Calibri"/>
          <w:b/>
          <w:sz w:val="22"/>
          <w:szCs w:val="22"/>
          <w:lang w:val="ro-RO"/>
        </w:rPr>
        <w:t>ca</w:t>
      </w:r>
      <w:r w:rsidR="005E6687" w:rsidRPr="004D3844">
        <w:rPr>
          <w:rFonts w:ascii="Calibri" w:hAnsi="Calibri" w:cs="Calibri"/>
          <w:b/>
          <w:sz w:val="22"/>
          <w:szCs w:val="22"/>
          <w:lang w:val="ro-RO"/>
        </w:rPr>
        <w:t>racteristici</w:t>
      </w:r>
      <w:r w:rsidR="002E647E" w:rsidRPr="004D3844">
        <w:rPr>
          <w:rFonts w:ascii="Calibri" w:hAnsi="Calibri" w:cs="Calibri"/>
          <w:b/>
          <w:sz w:val="22"/>
          <w:szCs w:val="22"/>
          <w:lang w:val="ro-RO"/>
        </w:rPr>
        <w:t>le</w:t>
      </w:r>
      <w:r w:rsidR="005E6687" w:rsidRPr="004D3844">
        <w:rPr>
          <w:rFonts w:ascii="Calibri" w:hAnsi="Calibri" w:cs="Calibri"/>
          <w:b/>
          <w:sz w:val="22"/>
          <w:szCs w:val="22"/>
          <w:lang w:val="ro-RO"/>
        </w:rPr>
        <w:t xml:space="preserve"> tehnice</w:t>
      </w:r>
      <w:r w:rsidR="00DB38BF" w:rsidRPr="004D3844">
        <w:rPr>
          <w:rFonts w:ascii="Calibri" w:hAnsi="Calibri" w:cs="Calibri"/>
          <w:b/>
          <w:sz w:val="22"/>
          <w:szCs w:val="22"/>
          <w:lang w:val="ro-RO"/>
        </w:rPr>
        <w:t xml:space="preserve"> si functionale</w:t>
      </w:r>
      <w:r w:rsidR="005E6687" w:rsidRPr="004D3844">
        <w:rPr>
          <w:rFonts w:ascii="Calibri" w:hAnsi="Calibri" w:cs="Calibri"/>
          <w:b/>
          <w:sz w:val="22"/>
          <w:szCs w:val="22"/>
          <w:lang w:val="ro-RO"/>
        </w:rPr>
        <w:t xml:space="preserve"> ale utilajelor/</w:t>
      </w:r>
      <w:r w:rsidR="00B47C06" w:rsidRPr="004D3844">
        <w:rPr>
          <w:rFonts w:ascii="Calibri" w:hAnsi="Calibri" w:cs="Calibri"/>
          <w:b/>
          <w:sz w:val="22"/>
          <w:szCs w:val="22"/>
          <w:lang w:val="ro-RO"/>
        </w:rPr>
        <w:t xml:space="preserve"> </w:t>
      </w:r>
      <w:r w:rsidR="005E6687" w:rsidRPr="004D3844">
        <w:rPr>
          <w:rFonts w:ascii="Calibri" w:hAnsi="Calibri" w:cs="Calibri"/>
          <w:b/>
          <w:sz w:val="22"/>
          <w:szCs w:val="22"/>
          <w:lang w:val="ro-RO"/>
        </w:rPr>
        <w:t>echipamentelo</w:t>
      </w:r>
      <w:r w:rsidR="00C0026D" w:rsidRPr="004D3844">
        <w:rPr>
          <w:rFonts w:ascii="Calibri" w:hAnsi="Calibri" w:cs="Calibri"/>
          <w:b/>
          <w:sz w:val="22"/>
          <w:szCs w:val="22"/>
          <w:lang w:val="ro-RO"/>
        </w:rPr>
        <w:t>r tehnologice</w:t>
      </w:r>
      <w:r w:rsidR="005E6687" w:rsidRPr="004D3844">
        <w:rPr>
          <w:rFonts w:ascii="Calibri" w:hAnsi="Calibri" w:cs="Calibri"/>
          <w:b/>
          <w:sz w:val="22"/>
          <w:szCs w:val="22"/>
          <w:lang w:val="ro-RO"/>
        </w:rPr>
        <w:t>/</w:t>
      </w:r>
      <w:r w:rsidR="00B47C06" w:rsidRPr="004D3844">
        <w:rPr>
          <w:rFonts w:ascii="Calibri" w:hAnsi="Calibri" w:cs="Calibri"/>
          <w:b/>
          <w:sz w:val="22"/>
          <w:szCs w:val="22"/>
          <w:lang w:val="ro-RO"/>
        </w:rPr>
        <w:t xml:space="preserve"> </w:t>
      </w:r>
      <w:r w:rsidR="005E6687" w:rsidRPr="004D3844">
        <w:rPr>
          <w:rFonts w:ascii="Calibri" w:hAnsi="Calibri" w:cs="Calibri"/>
          <w:b/>
          <w:sz w:val="22"/>
          <w:szCs w:val="22"/>
          <w:lang w:val="ro-RO"/>
        </w:rPr>
        <w:t>echipamentelor de transport/ dot</w:t>
      </w:r>
      <w:r w:rsidR="00290300">
        <w:rPr>
          <w:rFonts w:ascii="Calibri" w:hAnsi="Calibri" w:cs="Calibri"/>
          <w:b/>
          <w:sz w:val="22"/>
          <w:szCs w:val="22"/>
          <w:lang w:val="ro-RO"/>
        </w:rPr>
        <w:t>ă</w:t>
      </w:r>
      <w:r w:rsidR="005E6687" w:rsidRPr="004D3844">
        <w:rPr>
          <w:rFonts w:ascii="Calibri" w:hAnsi="Calibri" w:cs="Calibri"/>
          <w:b/>
          <w:sz w:val="22"/>
          <w:szCs w:val="22"/>
          <w:lang w:val="ro-RO"/>
        </w:rPr>
        <w:t xml:space="preserve">rilor ce urmeaza a fi achizitionate prin proiect </w:t>
      </w:r>
      <w:r w:rsidR="00290300">
        <w:rPr>
          <w:rFonts w:ascii="Calibri" w:hAnsi="Calibri" w:cs="Calibri"/>
          <w:b/>
          <w:sz w:val="22"/>
          <w:szCs w:val="22"/>
          <w:lang w:val="ro-RO"/>
        </w:rPr>
        <w:t>ş</w:t>
      </w:r>
      <w:r w:rsidR="005E6687" w:rsidRPr="004D3844">
        <w:rPr>
          <w:rFonts w:ascii="Calibri" w:hAnsi="Calibri" w:cs="Calibri"/>
          <w:b/>
          <w:sz w:val="22"/>
          <w:szCs w:val="22"/>
          <w:lang w:val="ro-RO"/>
        </w:rPr>
        <w:t>i</w:t>
      </w:r>
      <w:r w:rsidR="00BA17A2" w:rsidRPr="004D3844">
        <w:rPr>
          <w:rFonts w:ascii="Calibri" w:hAnsi="Calibri" w:cs="Calibri"/>
          <w:b/>
          <w:sz w:val="22"/>
          <w:szCs w:val="22"/>
          <w:lang w:val="ro-RO"/>
        </w:rPr>
        <w:t>, dac</w:t>
      </w:r>
      <w:r w:rsidR="00290300">
        <w:rPr>
          <w:rFonts w:ascii="Calibri" w:hAnsi="Calibri" w:cs="Calibri"/>
          <w:b/>
          <w:sz w:val="22"/>
          <w:szCs w:val="22"/>
          <w:lang w:val="ro-RO"/>
        </w:rPr>
        <w:t>ă</w:t>
      </w:r>
      <w:r w:rsidR="00BA17A2" w:rsidRPr="004D3844">
        <w:rPr>
          <w:rFonts w:ascii="Calibri" w:hAnsi="Calibri" w:cs="Calibri"/>
          <w:b/>
          <w:sz w:val="22"/>
          <w:szCs w:val="22"/>
          <w:lang w:val="ro-RO"/>
        </w:rPr>
        <w:t xml:space="preserve"> e cazul, </w:t>
      </w:r>
      <w:r w:rsidR="005E6687" w:rsidRPr="004D3844">
        <w:rPr>
          <w:rFonts w:ascii="Calibri" w:hAnsi="Calibri" w:cs="Calibri"/>
          <w:b/>
          <w:sz w:val="22"/>
          <w:szCs w:val="22"/>
          <w:lang w:val="ro-RO"/>
        </w:rPr>
        <w:t>prezentarea tehnica a constructiilor in care urmeaza a fi amplasate utilajele/</w:t>
      </w:r>
      <w:r w:rsidR="00B47C06" w:rsidRPr="004D3844">
        <w:rPr>
          <w:rFonts w:ascii="Calibri" w:hAnsi="Calibri" w:cs="Calibri"/>
          <w:b/>
          <w:sz w:val="22"/>
          <w:szCs w:val="22"/>
          <w:lang w:val="ro-RO"/>
        </w:rPr>
        <w:t xml:space="preserve"> </w:t>
      </w:r>
      <w:r w:rsidR="005E6687" w:rsidRPr="004D3844">
        <w:rPr>
          <w:rFonts w:ascii="Calibri" w:hAnsi="Calibri" w:cs="Calibri"/>
          <w:b/>
          <w:sz w:val="22"/>
          <w:szCs w:val="22"/>
          <w:lang w:val="ro-RO"/>
        </w:rPr>
        <w:t>dotarile (inclusiv utilit</w:t>
      </w:r>
      <w:r w:rsidR="00290300">
        <w:rPr>
          <w:rFonts w:ascii="Calibri" w:hAnsi="Calibri" w:cs="Calibri"/>
          <w:b/>
          <w:sz w:val="22"/>
          <w:szCs w:val="22"/>
          <w:lang w:val="ro-RO"/>
        </w:rPr>
        <w:t>ăţ</w:t>
      </w:r>
      <w:r w:rsidR="005E6687" w:rsidRPr="004D3844">
        <w:rPr>
          <w:rFonts w:ascii="Calibri" w:hAnsi="Calibri" w:cs="Calibri"/>
          <w:b/>
          <w:sz w:val="22"/>
          <w:szCs w:val="22"/>
          <w:lang w:val="ro-RO"/>
        </w:rPr>
        <w:t>i)</w:t>
      </w:r>
      <w:r w:rsidR="000507B1" w:rsidRPr="004D3844">
        <w:rPr>
          <w:rFonts w:ascii="Calibri" w:hAnsi="Calibri" w:cs="Calibri"/>
          <w:b/>
          <w:sz w:val="22"/>
          <w:szCs w:val="22"/>
          <w:lang w:val="ro-RO"/>
        </w:rPr>
        <w:t>.</w:t>
      </w:r>
      <w:r w:rsidR="004F641A" w:rsidRPr="004D3844">
        <w:rPr>
          <w:rFonts w:ascii="Calibri" w:hAnsi="Calibri" w:cs="Calibri"/>
          <w:b/>
          <w:sz w:val="22"/>
          <w:szCs w:val="22"/>
          <w:lang w:val="ro-RO"/>
        </w:rPr>
        <w:t xml:space="preserve"> </w:t>
      </w:r>
      <w:r w:rsidR="0078440E" w:rsidRPr="004D3844">
        <w:rPr>
          <w:rFonts w:ascii="Calibri" w:hAnsi="Calibri" w:cs="Calibri"/>
          <w:b/>
          <w:sz w:val="22"/>
          <w:szCs w:val="22"/>
          <w:lang w:val="ro-RO"/>
        </w:rPr>
        <w:t>Achizi</w:t>
      </w:r>
      <w:r w:rsidR="00290300">
        <w:rPr>
          <w:rFonts w:ascii="Calibri" w:hAnsi="Calibri" w:cs="Calibri"/>
          <w:b/>
          <w:sz w:val="22"/>
          <w:szCs w:val="22"/>
          <w:lang w:val="ro-RO"/>
        </w:rPr>
        <w:t>ţ</w:t>
      </w:r>
      <w:r w:rsidR="00E95975" w:rsidRPr="004D3844">
        <w:rPr>
          <w:rFonts w:ascii="Calibri" w:hAnsi="Calibri" w:cs="Calibri"/>
          <w:b/>
          <w:sz w:val="22"/>
          <w:szCs w:val="22"/>
          <w:lang w:val="ro-RO"/>
        </w:rPr>
        <w:t>i</w:t>
      </w:r>
      <w:r w:rsidR="0078440E" w:rsidRPr="004D3844">
        <w:rPr>
          <w:rFonts w:ascii="Calibri" w:hAnsi="Calibri" w:cs="Calibri"/>
          <w:b/>
          <w:sz w:val="22"/>
          <w:szCs w:val="22"/>
          <w:lang w:val="ro-RO"/>
        </w:rPr>
        <w:t>le trebuie sa fie fundamentate in func</w:t>
      </w:r>
      <w:r w:rsidR="00290300">
        <w:rPr>
          <w:rFonts w:ascii="Calibri" w:hAnsi="Calibri" w:cs="Calibri"/>
          <w:b/>
          <w:sz w:val="22"/>
          <w:szCs w:val="22"/>
          <w:lang w:val="ro-RO"/>
        </w:rPr>
        <w:t>ţ</w:t>
      </w:r>
      <w:r w:rsidR="0078440E" w:rsidRPr="004D3844">
        <w:rPr>
          <w:rFonts w:ascii="Calibri" w:hAnsi="Calibri" w:cs="Calibri"/>
          <w:b/>
          <w:sz w:val="22"/>
          <w:szCs w:val="22"/>
          <w:lang w:val="ro-RO"/>
        </w:rPr>
        <w:t>ie de capacitatea de produc</w:t>
      </w:r>
      <w:r w:rsidR="00290300">
        <w:rPr>
          <w:rFonts w:ascii="Calibri" w:hAnsi="Calibri" w:cs="Calibri"/>
          <w:b/>
          <w:sz w:val="22"/>
          <w:szCs w:val="22"/>
          <w:lang w:val="ro-RO"/>
        </w:rPr>
        <w:t>ţ</w:t>
      </w:r>
      <w:r w:rsidR="0078440E" w:rsidRPr="004D3844">
        <w:rPr>
          <w:rFonts w:ascii="Calibri" w:hAnsi="Calibri" w:cs="Calibri"/>
          <w:b/>
          <w:sz w:val="22"/>
          <w:szCs w:val="22"/>
          <w:lang w:val="ro-RO"/>
        </w:rPr>
        <w:t xml:space="preserve">ie existenta </w:t>
      </w:r>
      <w:r w:rsidR="00290300">
        <w:rPr>
          <w:rFonts w:ascii="Calibri" w:hAnsi="Calibri" w:cs="Calibri"/>
          <w:b/>
          <w:sz w:val="22"/>
          <w:szCs w:val="22"/>
          <w:lang w:val="ro-RO"/>
        </w:rPr>
        <w:t>ş</w:t>
      </w:r>
      <w:r w:rsidR="0078440E" w:rsidRPr="004D3844">
        <w:rPr>
          <w:rFonts w:ascii="Calibri" w:hAnsi="Calibri" w:cs="Calibri"/>
          <w:b/>
          <w:sz w:val="22"/>
          <w:szCs w:val="22"/>
          <w:lang w:val="ro-RO"/>
        </w:rPr>
        <w:t>i/sau prognozat</w:t>
      </w:r>
      <w:r w:rsidR="00290300">
        <w:rPr>
          <w:rFonts w:ascii="Calibri" w:hAnsi="Calibri" w:cs="Calibri"/>
          <w:b/>
          <w:sz w:val="22"/>
          <w:szCs w:val="22"/>
          <w:lang w:val="ro-RO"/>
        </w:rPr>
        <w:t>ă</w:t>
      </w:r>
      <w:r w:rsidR="0078440E" w:rsidRPr="004D3844">
        <w:rPr>
          <w:rFonts w:ascii="Calibri" w:hAnsi="Calibri" w:cs="Calibri"/>
          <w:b/>
          <w:sz w:val="22"/>
          <w:szCs w:val="22"/>
          <w:lang w:val="ro-RO"/>
        </w:rPr>
        <w:t xml:space="preserve">. </w:t>
      </w:r>
    </w:p>
    <w:p w14:paraId="41EC78FA" w14:textId="77777777" w:rsidR="006845C8" w:rsidRPr="004D3844" w:rsidRDefault="006845C8" w:rsidP="00A0140F">
      <w:pPr>
        <w:pStyle w:val="ListParagraph"/>
        <w:spacing w:before="120" w:after="120"/>
        <w:ind w:left="360"/>
        <w:rPr>
          <w:rFonts w:ascii="Calibri" w:hAnsi="Calibri" w:cs="Calibri"/>
          <w:sz w:val="22"/>
          <w:szCs w:val="22"/>
          <w:lang w:val="ro-R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1868"/>
        <w:gridCol w:w="1400"/>
        <w:gridCol w:w="1890"/>
        <w:gridCol w:w="1545"/>
        <w:gridCol w:w="1606"/>
      </w:tblGrid>
      <w:tr w:rsidR="007F6EC5" w:rsidRPr="004D3844" w14:paraId="7C46C26A" w14:textId="77777777" w:rsidTr="00DB0AD3">
        <w:trPr>
          <w:jc w:val="center"/>
        </w:trPr>
        <w:tc>
          <w:tcPr>
            <w:tcW w:w="1057" w:type="dxa"/>
          </w:tcPr>
          <w:p w14:paraId="27E9ED3B" w14:textId="77777777" w:rsidR="007F6EC5" w:rsidRPr="004D3844" w:rsidRDefault="007F6EC5"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Nr.crt</w:t>
            </w:r>
          </w:p>
        </w:tc>
        <w:tc>
          <w:tcPr>
            <w:tcW w:w="1868" w:type="dxa"/>
          </w:tcPr>
          <w:p w14:paraId="543EC52D" w14:textId="77777777" w:rsidR="007F6EC5" w:rsidRPr="004D3844" w:rsidRDefault="007F6EC5"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Denumire/Tip</w:t>
            </w:r>
          </w:p>
          <w:p w14:paraId="071F39E6" w14:textId="77777777" w:rsidR="007F6EC5" w:rsidRPr="004D3844" w:rsidRDefault="007F6EC5"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utilaj/echipament</w:t>
            </w:r>
          </w:p>
        </w:tc>
        <w:tc>
          <w:tcPr>
            <w:tcW w:w="1436" w:type="dxa"/>
          </w:tcPr>
          <w:p w14:paraId="53FCEB45" w14:textId="77777777" w:rsidR="007F6EC5" w:rsidRPr="004D3844" w:rsidRDefault="007F6EC5"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Numar bucati</w:t>
            </w:r>
          </w:p>
        </w:tc>
        <w:tc>
          <w:tcPr>
            <w:tcW w:w="1952" w:type="dxa"/>
          </w:tcPr>
          <w:p w14:paraId="28DA912E" w14:textId="77777777" w:rsidR="007F6EC5" w:rsidRPr="004D3844" w:rsidRDefault="007F6EC5"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 xml:space="preserve">Valoare fara TVA </w:t>
            </w:r>
          </w:p>
          <w:p w14:paraId="640066C1" w14:textId="77777777" w:rsidR="007F6EC5" w:rsidRPr="004D3844" w:rsidRDefault="007F6EC5"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-RON-</w:t>
            </w:r>
          </w:p>
        </w:tc>
        <w:tc>
          <w:tcPr>
            <w:tcW w:w="1599" w:type="dxa"/>
          </w:tcPr>
          <w:p w14:paraId="7E72DA2B" w14:textId="77777777" w:rsidR="007F6EC5" w:rsidRPr="004D3844" w:rsidRDefault="007F6EC5"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TVA</w:t>
            </w:r>
          </w:p>
          <w:p w14:paraId="17289E95" w14:textId="77777777" w:rsidR="007F6EC5" w:rsidRPr="004D3844" w:rsidRDefault="007F6EC5"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-RON-</w:t>
            </w:r>
          </w:p>
        </w:tc>
        <w:tc>
          <w:tcPr>
            <w:tcW w:w="1664" w:type="dxa"/>
          </w:tcPr>
          <w:p w14:paraId="0C587075" w14:textId="77777777" w:rsidR="007F6EC5" w:rsidRPr="004D3844" w:rsidRDefault="007F6EC5"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Total cu TVA</w:t>
            </w:r>
          </w:p>
          <w:p w14:paraId="37DEE011" w14:textId="77777777" w:rsidR="007F6EC5" w:rsidRPr="004D3844" w:rsidRDefault="007F6EC5"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-RON-</w:t>
            </w:r>
          </w:p>
        </w:tc>
      </w:tr>
      <w:tr w:rsidR="007F6EC5" w:rsidRPr="004D3844" w14:paraId="06B5C151" w14:textId="77777777" w:rsidTr="00DB0AD3">
        <w:trPr>
          <w:jc w:val="center"/>
        </w:trPr>
        <w:tc>
          <w:tcPr>
            <w:tcW w:w="1057" w:type="dxa"/>
          </w:tcPr>
          <w:p w14:paraId="419D5F55" w14:textId="77777777" w:rsidR="007F6EC5" w:rsidRPr="004D3844" w:rsidRDefault="007F6EC5" w:rsidP="00A0140F">
            <w:pPr>
              <w:spacing w:before="120" w:after="120"/>
              <w:rPr>
                <w:rFonts w:ascii="Calibri" w:hAnsi="Calibri" w:cs="Calibri"/>
                <w:sz w:val="22"/>
                <w:szCs w:val="22"/>
                <w:lang w:val="ro-RO"/>
              </w:rPr>
            </w:pPr>
          </w:p>
        </w:tc>
        <w:tc>
          <w:tcPr>
            <w:tcW w:w="1868" w:type="dxa"/>
          </w:tcPr>
          <w:p w14:paraId="4D5F1F69" w14:textId="77777777" w:rsidR="007F6EC5" w:rsidRPr="004D3844" w:rsidRDefault="007F6EC5" w:rsidP="00A0140F">
            <w:pPr>
              <w:spacing w:before="120" w:after="120"/>
              <w:rPr>
                <w:rFonts w:ascii="Calibri" w:hAnsi="Calibri" w:cs="Calibri"/>
                <w:sz w:val="22"/>
                <w:szCs w:val="22"/>
                <w:lang w:val="ro-RO"/>
              </w:rPr>
            </w:pPr>
          </w:p>
        </w:tc>
        <w:tc>
          <w:tcPr>
            <w:tcW w:w="1436" w:type="dxa"/>
          </w:tcPr>
          <w:p w14:paraId="5544EFB0" w14:textId="77777777" w:rsidR="007F6EC5" w:rsidRPr="004D3844" w:rsidRDefault="007F6EC5" w:rsidP="00A0140F">
            <w:pPr>
              <w:spacing w:before="120" w:after="120"/>
              <w:jc w:val="center"/>
              <w:rPr>
                <w:rFonts w:ascii="Calibri" w:hAnsi="Calibri" w:cs="Calibri"/>
                <w:sz w:val="22"/>
                <w:szCs w:val="22"/>
                <w:lang w:val="ro-RO"/>
              </w:rPr>
            </w:pPr>
          </w:p>
        </w:tc>
        <w:tc>
          <w:tcPr>
            <w:tcW w:w="1952" w:type="dxa"/>
          </w:tcPr>
          <w:p w14:paraId="50AC0608" w14:textId="77777777" w:rsidR="007F6EC5" w:rsidRPr="004D3844" w:rsidRDefault="007F6EC5" w:rsidP="00A0140F">
            <w:pPr>
              <w:spacing w:before="120" w:after="120"/>
              <w:rPr>
                <w:rFonts w:ascii="Calibri" w:hAnsi="Calibri" w:cs="Calibri"/>
                <w:sz w:val="22"/>
                <w:szCs w:val="22"/>
                <w:lang w:val="ro-RO"/>
              </w:rPr>
            </w:pPr>
          </w:p>
        </w:tc>
        <w:tc>
          <w:tcPr>
            <w:tcW w:w="1599" w:type="dxa"/>
          </w:tcPr>
          <w:p w14:paraId="72704B9A" w14:textId="77777777" w:rsidR="007F6EC5" w:rsidRPr="004D3844" w:rsidRDefault="007F6EC5" w:rsidP="00A0140F">
            <w:pPr>
              <w:spacing w:before="120" w:after="120"/>
              <w:rPr>
                <w:rFonts w:ascii="Calibri" w:hAnsi="Calibri" w:cs="Calibri"/>
                <w:sz w:val="22"/>
                <w:szCs w:val="22"/>
                <w:lang w:val="ro-RO"/>
              </w:rPr>
            </w:pPr>
          </w:p>
        </w:tc>
        <w:tc>
          <w:tcPr>
            <w:tcW w:w="1664" w:type="dxa"/>
          </w:tcPr>
          <w:p w14:paraId="591145F6" w14:textId="77777777" w:rsidR="007F6EC5" w:rsidRPr="004D3844" w:rsidRDefault="007F6EC5" w:rsidP="00A0140F">
            <w:pPr>
              <w:spacing w:before="120" w:after="120"/>
              <w:rPr>
                <w:rFonts w:ascii="Calibri" w:hAnsi="Calibri" w:cs="Calibri"/>
                <w:sz w:val="22"/>
                <w:szCs w:val="22"/>
                <w:lang w:val="ro-RO"/>
              </w:rPr>
            </w:pPr>
          </w:p>
        </w:tc>
      </w:tr>
      <w:tr w:rsidR="007F6EC5" w:rsidRPr="004D3844" w14:paraId="1D858F92" w14:textId="77777777" w:rsidTr="00DB0AD3">
        <w:trPr>
          <w:jc w:val="center"/>
        </w:trPr>
        <w:tc>
          <w:tcPr>
            <w:tcW w:w="1057" w:type="dxa"/>
          </w:tcPr>
          <w:p w14:paraId="05C5F6D4" w14:textId="77777777" w:rsidR="007F6EC5" w:rsidRPr="004D3844" w:rsidRDefault="007F6EC5" w:rsidP="00A0140F">
            <w:pPr>
              <w:spacing w:before="120" w:after="120"/>
              <w:rPr>
                <w:rFonts w:ascii="Calibri" w:hAnsi="Calibri" w:cs="Calibri"/>
                <w:sz w:val="22"/>
                <w:szCs w:val="22"/>
                <w:lang w:val="ro-RO"/>
              </w:rPr>
            </w:pPr>
          </w:p>
        </w:tc>
        <w:tc>
          <w:tcPr>
            <w:tcW w:w="1868" w:type="dxa"/>
          </w:tcPr>
          <w:p w14:paraId="169AD18D" w14:textId="77777777" w:rsidR="007F6EC5" w:rsidRPr="004D3844" w:rsidRDefault="007F6EC5" w:rsidP="00A0140F">
            <w:pPr>
              <w:spacing w:before="120" w:after="120"/>
              <w:rPr>
                <w:rFonts w:ascii="Calibri" w:hAnsi="Calibri" w:cs="Calibri"/>
                <w:sz w:val="22"/>
                <w:szCs w:val="22"/>
                <w:lang w:val="ro-RO"/>
              </w:rPr>
            </w:pPr>
          </w:p>
        </w:tc>
        <w:tc>
          <w:tcPr>
            <w:tcW w:w="1436" w:type="dxa"/>
          </w:tcPr>
          <w:p w14:paraId="4C65B9FB" w14:textId="77777777" w:rsidR="007F6EC5" w:rsidRPr="004D3844" w:rsidRDefault="007F6EC5" w:rsidP="00A0140F">
            <w:pPr>
              <w:spacing w:before="120" w:after="120"/>
              <w:jc w:val="center"/>
              <w:rPr>
                <w:rFonts w:ascii="Calibri" w:hAnsi="Calibri" w:cs="Calibri"/>
                <w:sz w:val="22"/>
                <w:szCs w:val="22"/>
                <w:lang w:val="ro-RO"/>
              </w:rPr>
            </w:pPr>
          </w:p>
        </w:tc>
        <w:tc>
          <w:tcPr>
            <w:tcW w:w="1952" w:type="dxa"/>
          </w:tcPr>
          <w:p w14:paraId="759CAF04" w14:textId="77777777" w:rsidR="007F6EC5" w:rsidRPr="004D3844" w:rsidRDefault="007F6EC5" w:rsidP="00A0140F">
            <w:pPr>
              <w:spacing w:before="120" w:after="120"/>
              <w:rPr>
                <w:rFonts w:ascii="Calibri" w:hAnsi="Calibri" w:cs="Calibri"/>
                <w:sz w:val="22"/>
                <w:szCs w:val="22"/>
                <w:lang w:val="ro-RO"/>
              </w:rPr>
            </w:pPr>
          </w:p>
        </w:tc>
        <w:tc>
          <w:tcPr>
            <w:tcW w:w="1599" w:type="dxa"/>
          </w:tcPr>
          <w:p w14:paraId="16F32EAE" w14:textId="77777777" w:rsidR="007F6EC5" w:rsidRPr="004D3844" w:rsidRDefault="007F6EC5" w:rsidP="00A0140F">
            <w:pPr>
              <w:spacing w:before="120" w:after="120"/>
              <w:rPr>
                <w:rFonts w:ascii="Calibri" w:hAnsi="Calibri" w:cs="Calibri"/>
                <w:sz w:val="22"/>
                <w:szCs w:val="22"/>
                <w:lang w:val="ro-RO"/>
              </w:rPr>
            </w:pPr>
          </w:p>
        </w:tc>
        <w:tc>
          <w:tcPr>
            <w:tcW w:w="1664" w:type="dxa"/>
          </w:tcPr>
          <w:p w14:paraId="0A52975D" w14:textId="77777777" w:rsidR="007F6EC5" w:rsidRPr="004D3844" w:rsidRDefault="007F6EC5" w:rsidP="00A0140F">
            <w:pPr>
              <w:spacing w:before="120" w:after="120"/>
              <w:rPr>
                <w:rFonts w:ascii="Calibri" w:hAnsi="Calibri" w:cs="Calibri"/>
                <w:sz w:val="22"/>
                <w:szCs w:val="22"/>
                <w:lang w:val="ro-RO"/>
              </w:rPr>
            </w:pPr>
          </w:p>
        </w:tc>
      </w:tr>
      <w:tr w:rsidR="007F6EC5" w:rsidRPr="004D3844" w14:paraId="0F7F3F24" w14:textId="77777777" w:rsidTr="00DB0AD3">
        <w:trPr>
          <w:jc w:val="center"/>
        </w:trPr>
        <w:tc>
          <w:tcPr>
            <w:tcW w:w="1057" w:type="dxa"/>
          </w:tcPr>
          <w:p w14:paraId="27E1A424" w14:textId="77777777" w:rsidR="007F6EC5" w:rsidRPr="004D3844" w:rsidRDefault="007F6EC5" w:rsidP="00A0140F">
            <w:pPr>
              <w:spacing w:before="120" w:after="120"/>
              <w:rPr>
                <w:rFonts w:ascii="Calibri" w:hAnsi="Calibri" w:cs="Calibri"/>
                <w:b/>
                <w:sz w:val="22"/>
                <w:szCs w:val="22"/>
                <w:lang w:val="ro-RO"/>
              </w:rPr>
            </w:pPr>
            <w:r w:rsidRPr="004D3844">
              <w:rPr>
                <w:rFonts w:ascii="Calibri" w:hAnsi="Calibri" w:cs="Calibri"/>
                <w:b/>
                <w:sz w:val="22"/>
                <w:szCs w:val="22"/>
                <w:lang w:val="ro-RO"/>
              </w:rPr>
              <w:lastRenderedPageBreak/>
              <w:t>TOTAL</w:t>
            </w:r>
          </w:p>
        </w:tc>
        <w:tc>
          <w:tcPr>
            <w:tcW w:w="1868" w:type="dxa"/>
          </w:tcPr>
          <w:p w14:paraId="1662B33A" w14:textId="77777777" w:rsidR="007F6EC5" w:rsidRPr="004D3844" w:rsidRDefault="007F6EC5" w:rsidP="00A0140F">
            <w:pPr>
              <w:spacing w:before="120" w:after="120"/>
              <w:rPr>
                <w:rFonts w:ascii="Calibri" w:hAnsi="Calibri" w:cs="Calibri"/>
                <w:sz w:val="22"/>
                <w:szCs w:val="22"/>
                <w:lang w:val="ro-RO"/>
              </w:rPr>
            </w:pPr>
          </w:p>
        </w:tc>
        <w:tc>
          <w:tcPr>
            <w:tcW w:w="1436" w:type="dxa"/>
          </w:tcPr>
          <w:p w14:paraId="638269BF" w14:textId="77777777" w:rsidR="007F6EC5" w:rsidRPr="004D3844" w:rsidRDefault="007F6EC5" w:rsidP="00A0140F">
            <w:pPr>
              <w:spacing w:before="120" w:after="120"/>
              <w:jc w:val="center"/>
              <w:rPr>
                <w:rFonts w:ascii="Calibri" w:hAnsi="Calibri" w:cs="Calibri"/>
                <w:sz w:val="22"/>
                <w:szCs w:val="22"/>
                <w:lang w:val="ro-RO"/>
              </w:rPr>
            </w:pPr>
          </w:p>
        </w:tc>
        <w:tc>
          <w:tcPr>
            <w:tcW w:w="1952" w:type="dxa"/>
          </w:tcPr>
          <w:p w14:paraId="1D1FAEA3" w14:textId="77777777" w:rsidR="007F6EC5" w:rsidRPr="004D3844" w:rsidRDefault="007F6EC5" w:rsidP="00A0140F">
            <w:pPr>
              <w:spacing w:before="120" w:after="120"/>
              <w:rPr>
                <w:rFonts w:ascii="Calibri" w:hAnsi="Calibri" w:cs="Calibri"/>
                <w:sz w:val="22"/>
                <w:szCs w:val="22"/>
                <w:lang w:val="ro-RO"/>
              </w:rPr>
            </w:pPr>
          </w:p>
        </w:tc>
        <w:tc>
          <w:tcPr>
            <w:tcW w:w="1599" w:type="dxa"/>
          </w:tcPr>
          <w:p w14:paraId="637B6C6B" w14:textId="77777777" w:rsidR="007F6EC5" w:rsidRPr="004D3844" w:rsidRDefault="007F6EC5" w:rsidP="00A0140F">
            <w:pPr>
              <w:spacing w:before="120" w:after="120"/>
              <w:rPr>
                <w:rFonts w:ascii="Calibri" w:hAnsi="Calibri" w:cs="Calibri"/>
                <w:sz w:val="22"/>
                <w:szCs w:val="22"/>
                <w:lang w:val="ro-RO"/>
              </w:rPr>
            </w:pPr>
          </w:p>
        </w:tc>
        <w:tc>
          <w:tcPr>
            <w:tcW w:w="1664" w:type="dxa"/>
          </w:tcPr>
          <w:p w14:paraId="10FB3079" w14:textId="77777777" w:rsidR="007F6EC5" w:rsidRPr="004D3844" w:rsidRDefault="007F6EC5" w:rsidP="00A0140F">
            <w:pPr>
              <w:spacing w:before="120" w:after="120"/>
              <w:rPr>
                <w:rFonts w:ascii="Calibri" w:hAnsi="Calibri" w:cs="Calibri"/>
                <w:sz w:val="22"/>
                <w:szCs w:val="22"/>
                <w:lang w:val="ro-RO"/>
              </w:rPr>
            </w:pPr>
          </w:p>
        </w:tc>
      </w:tr>
    </w:tbl>
    <w:p w14:paraId="1FA60FDD" w14:textId="77777777" w:rsidR="000514FC" w:rsidRPr="004D3844" w:rsidRDefault="0092333E" w:rsidP="00A0140F">
      <w:pPr>
        <w:pStyle w:val="ListParagraph"/>
        <w:spacing w:before="120" w:after="120"/>
        <w:ind w:left="0"/>
        <w:rPr>
          <w:rFonts w:ascii="Calibri" w:hAnsi="Calibri" w:cs="Calibri"/>
          <w:sz w:val="22"/>
          <w:szCs w:val="22"/>
          <w:lang w:val="ro-RO"/>
        </w:rPr>
      </w:pPr>
      <w:r w:rsidRPr="004D3844">
        <w:rPr>
          <w:rFonts w:ascii="Calibri" w:hAnsi="Calibri" w:cs="Calibri"/>
          <w:b/>
          <w:sz w:val="22"/>
          <w:szCs w:val="22"/>
          <w:lang w:val="ro-RO"/>
        </w:rPr>
        <w:t>Se va descrie fluxul tehnologic, activitatea si tehnologia aplicata in cadrul proiectului.</w:t>
      </w:r>
    </w:p>
    <w:p w14:paraId="40BB4536" w14:textId="77777777" w:rsidR="0092333E" w:rsidRPr="004D3844" w:rsidRDefault="0092333E" w:rsidP="00A0140F">
      <w:pPr>
        <w:pStyle w:val="ListParagraph"/>
        <w:spacing w:before="120" w:after="120"/>
        <w:ind w:left="360"/>
        <w:rPr>
          <w:rFonts w:ascii="Calibri" w:hAnsi="Calibri" w:cs="Calibri"/>
          <w:sz w:val="22"/>
          <w:szCs w:val="22"/>
          <w:lang w:val="ro-RO"/>
        </w:rPr>
      </w:pPr>
    </w:p>
    <w:p w14:paraId="6B5AFDBC" w14:textId="77777777" w:rsidR="00994D0E" w:rsidRPr="004D3844" w:rsidRDefault="00994D0E" w:rsidP="00A0140F">
      <w:pPr>
        <w:pStyle w:val="ListParagraph"/>
        <w:spacing w:before="120" w:after="120"/>
        <w:ind w:left="0"/>
        <w:rPr>
          <w:rFonts w:ascii="Calibri" w:hAnsi="Calibri" w:cs="Calibri"/>
          <w:sz w:val="22"/>
          <w:szCs w:val="22"/>
          <w:lang w:val="ro-RO"/>
        </w:rPr>
      </w:pPr>
    </w:p>
    <w:p w14:paraId="1CC4FC53" w14:textId="77777777" w:rsidR="006845C8" w:rsidRPr="00002E75" w:rsidRDefault="003F72E1" w:rsidP="00A0140F">
      <w:pPr>
        <w:pStyle w:val="ListParagraph"/>
        <w:numPr>
          <w:ilvl w:val="0"/>
          <w:numId w:val="20"/>
        </w:numPr>
        <w:spacing w:before="120" w:after="120"/>
        <w:ind w:left="360"/>
        <w:jc w:val="both"/>
        <w:rPr>
          <w:rFonts w:ascii="Calibri" w:hAnsi="Calibri" w:cs="Calibri"/>
          <w:b/>
          <w:sz w:val="22"/>
          <w:szCs w:val="22"/>
          <w:lang w:val="ro-RO"/>
        </w:rPr>
      </w:pPr>
      <w:r w:rsidRPr="004D3844">
        <w:rPr>
          <w:rFonts w:ascii="Calibri" w:hAnsi="Calibri" w:cs="Calibri"/>
          <w:b/>
          <w:sz w:val="22"/>
          <w:szCs w:val="22"/>
          <w:lang w:val="ro-RO"/>
        </w:rPr>
        <w:t>Devizele investiţiei</w:t>
      </w:r>
      <w:r w:rsidR="00B215A8" w:rsidRPr="004D3844">
        <w:rPr>
          <w:rFonts w:ascii="Calibri" w:hAnsi="Calibri" w:cs="Calibri"/>
          <w:b/>
          <w:sz w:val="22"/>
          <w:szCs w:val="22"/>
          <w:lang w:val="ro-RO"/>
        </w:rPr>
        <w:t xml:space="preserve">, cu detalierea pe structura devizului general, insotit de devizele pe obiecte, conform legislatiei in vigoare </w:t>
      </w:r>
      <w:r w:rsidR="00B100C6" w:rsidRPr="004D3844">
        <w:rPr>
          <w:rFonts w:ascii="Calibri" w:hAnsi="Calibri" w:cs="Calibri"/>
          <w:b/>
          <w:sz w:val="22"/>
          <w:szCs w:val="22"/>
          <w:lang w:val="ro-RO"/>
        </w:rPr>
        <w:t xml:space="preserve">(HG </w:t>
      </w:r>
      <w:r w:rsidR="002D3BF6" w:rsidRPr="004D3844">
        <w:rPr>
          <w:rFonts w:ascii="Calibri" w:hAnsi="Calibri" w:cs="Calibri"/>
          <w:b/>
          <w:sz w:val="22"/>
          <w:szCs w:val="22"/>
          <w:lang w:val="ro-RO"/>
        </w:rPr>
        <w:t>907</w:t>
      </w:r>
      <w:r w:rsidR="00B100C6" w:rsidRPr="004D3844">
        <w:rPr>
          <w:rFonts w:ascii="Calibri" w:hAnsi="Calibri" w:cs="Calibri"/>
          <w:b/>
          <w:sz w:val="22"/>
          <w:szCs w:val="22"/>
          <w:lang w:val="ro-RO"/>
        </w:rPr>
        <w:t>/</w:t>
      </w:r>
      <w:r w:rsidR="002D3BF6" w:rsidRPr="004D3844">
        <w:rPr>
          <w:rFonts w:ascii="Calibri" w:hAnsi="Calibri" w:cs="Calibri"/>
          <w:b/>
          <w:sz w:val="22"/>
          <w:szCs w:val="22"/>
          <w:lang w:val="ro-RO"/>
        </w:rPr>
        <w:t xml:space="preserve"> 20</w:t>
      </w:r>
      <w:r w:rsidR="00002E75">
        <w:rPr>
          <w:rFonts w:ascii="Calibri" w:hAnsi="Calibri" w:cs="Calibri"/>
          <w:b/>
          <w:sz w:val="22"/>
          <w:szCs w:val="22"/>
          <w:lang w:val="ro-RO"/>
        </w:rPr>
        <w:t>16</w:t>
      </w:r>
      <w:r w:rsidR="00B100C6" w:rsidRPr="00002E75">
        <w:rPr>
          <w:rFonts w:ascii="Calibri" w:hAnsi="Calibri" w:cs="Calibri"/>
          <w:b/>
          <w:sz w:val="22"/>
          <w:szCs w:val="22"/>
          <w:lang w:val="ro-RO"/>
        </w:rPr>
        <w:t>).</w:t>
      </w:r>
      <w:r w:rsidR="00B100C6" w:rsidRPr="00002E75">
        <w:rPr>
          <w:rFonts w:ascii="Calibri" w:hAnsi="Calibri" w:cs="Calibri"/>
          <w:sz w:val="22"/>
          <w:szCs w:val="22"/>
          <w:lang w:val="ro-RO"/>
        </w:rPr>
        <w:t xml:space="preserve"> </w:t>
      </w:r>
      <w:r w:rsidR="001F7F3B" w:rsidRPr="00002E75">
        <w:rPr>
          <w:rFonts w:ascii="Calibri" w:hAnsi="Calibri" w:cs="Calibri"/>
          <w:sz w:val="22"/>
          <w:szCs w:val="22"/>
          <w:lang w:val="ro-RO"/>
        </w:rPr>
        <w:t>Detaliati cheltuielile eligibile si neeligibile pe elemente.</w:t>
      </w:r>
    </w:p>
    <w:p w14:paraId="4C10CCB3" w14:textId="77777777" w:rsidR="003C19F3" w:rsidRPr="004B6CC0" w:rsidRDefault="003C19F3" w:rsidP="00A0140F">
      <w:pPr>
        <w:pStyle w:val="ListParagraph"/>
        <w:spacing w:before="120" w:after="120"/>
        <w:ind w:left="0"/>
        <w:jc w:val="both"/>
        <w:rPr>
          <w:rFonts w:ascii="Calibri" w:hAnsi="Calibri" w:cs="Calibri"/>
          <w:b/>
          <w:sz w:val="22"/>
          <w:szCs w:val="22"/>
          <w:lang w:val="ro-RO"/>
        </w:rPr>
      </w:pPr>
    </w:p>
    <w:p w14:paraId="3B89D2FB" w14:textId="77777777" w:rsidR="00536DF8" w:rsidRPr="00940D80" w:rsidRDefault="00451CA7" w:rsidP="00A0140F">
      <w:pPr>
        <w:spacing w:before="120" w:after="120"/>
        <w:jc w:val="both"/>
        <w:rPr>
          <w:rFonts w:ascii="Calibri" w:hAnsi="Calibri" w:cs="Calibri"/>
          <w:sz w:val="22"/>
          <w:szCs w:val="22"/>
          <w:lang w:val="ro-RO"/>
        </w:rPr>
      </w:pPr>
      <w:r w:rsidRPr="004D3844">
        <w:rPr>
          <w:rFonts w:ascii="Calibri" w:hAnsi="Calibri" w:cs="Calibri"/>
          <w:sz w:val="22"/>
          <w:szCs w:val="22"/>
          <w:lang w:val="ro-RO"/>
        </w:rPr>
        <w:t>In cazul solicitanţilor privaţi, i</w:t>
      </w:r>
      <w:r w:rsidR="00536DF8" w:rsidRPr="00971B1D">
        <w:rPr>
          <w:rFonts w:ascii="Calibri" w:hAnsi="Calibri" w:cs="Calibri"/>
          <w:sz w:val="22"/>
          <w:szCs w:val="22"/>
          <w:lang w:val="ro-RO"/>
        </w:rPr>
        <w:t xml:space="preserve">n estimarea costurilor investiei prin intocmirea bugetului estimativ se va verifica in Baza de date de preturi pe de site-ul </w:t>
      </w:r>
      <w:r w:rsidR="00193993" w:rsidRPr="00002E75">
        <w:rPr>
          <w:rFonts w:ascii="Calibri" w:hAnsi="Calibri" w:cs="Calibri"/>
          <w:sz w:val="22"/>
          <w:szCs w:val="22"/>
          <w:lang w:val="ro-RO"/>
        </w:rPr>
        <w:t>AFIR</w:t>
      </w:r>
      <w:r w:rsidR="00536DF8" w:rsidRPr="00002E75">
        <w:rPr>
          <w:rFonts w:ascii="Calibri" w:hAnsi="Calibri" w:cs="Calibri"/>
          <w:sz w:val="22"/>
          <w:szCs w:val="22"/>
          <w:lang w:val="ro-RO"/>
        </w:rPr>
        <w:t xml:space="preserve"> si se vor printa si atasa la cererea de finantare paginile referitoare la bunurile si serviciile incluse in</w:t>
      </w:r>
      <w:r w:rsidR="00A0140F" w:rsidRPr="004B6CC0">
        <w:rPr>
          <w:rFonts w:ascii="Calibri" w:hAnsi="Calibri" w:cs="Calibri"/>
          <w:sz w:val="22"/>
          <w:szCs w:val="22"/>
          <w:lang w:val="ro-RO"/>
        </w:rPr>
        <w:t xml:space="preserve"> proiect, identificate in baza.</w:t>
      </w:r>
    </w:p>
    <w:p w14:paraId="316FCCDD" w14:textId="77777777" w:rsidR="00451CA7" w:rsidRPr="004D3844" w:rsidRDefault="00536DF8" w:rsidP="00A0140F">
      <w:pPr>
        <w:spacing w:before="120" w:after="120"/>
        <w:jc w:val="both"/>
        <w:rPr>
          <w:rFonts w:ascii="Calibri" w:hAnsi="Calibri" w:cs="Calibri"/>
          <w:sz w:val="22"/>
          <w:szCs w:val="22"/>
          <w:lang w:val="ro-RO"/>
        </w:rPr>
      </w:pPr>
      <w:r w:rsidRPr="00940D80">
        <w:rPr>
          <w:rFonts w:ascii="Calibri" w:hAnsi="Calibri" w:cs="Calibri"/>
          <w:sz w:val="22"/>
          <w:szCs w:val="22"/>
          <w:lang w:val="ro-RO"/>
        </w:rPr>
        <w:t>In situatia in care bunuril</w:t>
      </w:r>
      <w:r w:rsidR="00426BA1" w:rsidRPr="00940D80">
        <w:rPr>
          <w:rFonts w:ascii="Calibri" w:hAnsi="Calibri" w:cs="Calibri"/>
          <w:sz w:val="22"/>
          <w:szCs w:val="22"/>
          <w:lang w:val="ro-RO"/>
        </w:rPr>
        <w:t>e</w:t>
      </w:r>
      <w:r w:rsidRPr="00940D80">
        <w:rPr>
          <w:rFonts w:ascii="Calibri" w:hAnsi="Calibri" w:cs="Calibri"/>
          <w:sz w:val="22"/>
          <w:szCs w:val="22"/>
          <w:lang w:val="ro-RO"/>
        </w:rPr>
        <w:t>/</w:t>
      </w:r>
      <w:r w:rsidR="00426BA1" w:rsidRPr="00940D80">
        <w:rPr>
          <w:rFonts w:ascii="Calibri" w:hAnsi="Calibri" w:cs="Calibri"/>
          <w:sz w:val="22"/>
          <w:szCs w:val="22"/>
          <w:lang w:val="ro-RO"/>
        </w:rPr>
        <w:t xml:space="preserve"> </w:t>
      </w:r>
      <w:r w:rsidRPr="00290300">
        <w:rPr>
          <w:rFonts w:ascii="Calibri" w:hAnsi="Calibri" w:cs="Calibri"/>
          <w:sz w:val="22"/>
          <w:szCs w:val="22"/>
          <w:lang w:val="ro-RO"/>
        </w:rPr>
        <w:t>serv</w:t>
      </w:r>
      <w:r w:rsidR="00426BA1" w:rsidRPr="00290300">
        <w:rPr>
          <w:rFonts w:ascii="Calibri" w:hAnsi="Calibri" w:cs="Calibri"/>
          <w:sz w:val="22"/>
          <w:szCs w:val="22"/>
          <w:lang w:val="ro-RO"/>
        </w:rPr>
        <w:t>i</w:t>
      </w:r>
      <w:r w:rsidRPr="00290300">
        <w:rPr>
          <w:rFonts w:ascii="Calibri" w:hAnsi="Calibri" w:cs="Calibri"/>
          <w:sz w:val="22"/>
          <w:szCs w:val="22"/>
          <w:lang w:val="ro-RO"/>
        </w:rPr>
        <w:t>ciil</w:t>
      </w:r>
      <w:r w:rsidR="00426BA1" w:rsidRPr="00290300">
        <w:rPr>
          <w:rFonts w:ascii="Calibri" w:hAnsi="Calibri" w:cs="Calibri"/>
          <w:sz w:val="22"/>
          <w:szCs w:val="22"/>
          <w:lang w:val="ro-RO"/>
        </w:rPr>
        <w:t>e</w:t>
      </w:r>
      <w:r w:rsidRPr="004D3844">
        <w:rPr>
          <w:rFonts w:ascii="Calibri" w:hAnsi="Calibri" w:cs="Calibri"/>
          <w:sz w:val="22"/>
          <w:szCs w:val="22"/>
          <w:lang w:val="ro-RO"/>
        </w:rPr>
        <w:t xml:space="preserve"> </w:t>
      </w:r>
      <w:r w:rsidRPr="004D3844">
        <w:rPr>
          <w:rFonts w:ascii="Calibri" w:hAnsi="Calibri" w:cs="Calibri"/>
          <w:b/>
          <w:sz w:val="22"/>
          <w:szCs w:val="22"/>
          <w:lang w:val="ro-RO"/>
        </w:rPr>
        <w:t>nu</w:t>
      </w:r>
      <w:r w:rsidRPr="004D3844">
        <w:rPr>
          <w:rFonts w:ascii="Calibri" w:hAnsi="Calibri" w:cs="Calibri"/>
          <w:sz w:val="22"/>
          <w:szCs w:val="22"/>
          <w:lang w:val="ro-RO"/>
        </w:rPr>
        <w:t xml:space="preserve"> se </w:t>
      </w:r>
      <w:r w:rsidR="00426BA1" w:rsidRPr="004D3844">
        <w:rPr>
          <w:rFonts w:ascii="Calibri" w:hAnsi="Calibri" w:cs="Calibri"/>
          <w:sz w:val="22"/>
          <w:szCs w:val="22"/>
          <w:lang w:val="ro-RO"/>
        </w:rPr>
        <w:t xml:space="preserve">regasesc </w:t>
      </w:r>
      <w:r w:rsidRPr="004D3844">
        <w:rPr>
          <w:rFonts w:ascii="Calibri" w:hAnsi="Calibri" w:cs="Calibri"/>
          <w:sz w:val="22"/>
          <w:szCs w:val="22"/>
          <w:lang w:val="ro-RO"/>
        </w:rPr>
        <w:t xml:space="preserve">in Baza de date de preturi, se vor atasa </w:t>
      </w:r>
      <w:r w:rsidR="00451CA7" w:rsidRPr="004D3844">
        <w:rPr>
          <w:rFonts w:ascii="Calibri" w:hAnsi="Calibri" w:cs="Calibri"/>
          <w:sz w:val="22"/>
          <w:szCs w:val="22"/>
          <w:lang w:val="ro-RO"/>
        </w:rPr>
        <w:t>două</w:t>
      </w:r>
      <w:r w:rsidRPr="004D3844">
        <w:rPr>
          <w:rFonts w:ascii="Calibri" w:hAnsi="Calibri" w:cs="Calibri"/>
          <w:sz w:val="22"/>
          <w:szCs w:val="22"/>
          <w:lang w:val="ro-RO"/>
        </w:rPr>
        <w:t xml:space="preserve"> oferte pentru categoriile de bunuri/</w:t>
      </w:r>
      <w:r w:rsidR="00426BA1" w:rsidRPr="004D3844">
        <w:rPr>
          <w:rFonts w:ascii="Calibri" w:hAnsi="Calibri" w:cs="Calibri"/>
          <w:sz w:val="22"/>
          <w:szCs w:val="22"/>
          <w:lang w:val="ro-RO"/>
        </w:rPr>
        <w:t xml:space="preserve"> </w:t>
      </w:r>
      <w:r w:rsidRPr="004D3844">
        <w:rPr>
          <w:rFonts w:ascii="Calibri" w:hAnsi="Calibri" w:cs="Calibri"/>
          <w:sz w:val="22"/>
          <w:szCs w:val="22"/>
          <w:lang w:val="ro-RO"/>
        </w:rPr>
        <w:t xml:space="preserve">servicii care depasesc valoarea de </w:t>
      </w:r>
      <w:r w:rsidR="00426BA1" w:rsidRPr="004D3844">
        <w:rPr>
          <w:rFonts w:ascii="Calibri" w:hAnsi="Calibri" w:cs="Calibri"/>
          <w:sz w:val="22"/>
          <w:szCs w:val="22"/>
          <w:lang w:val="ro-RO"/>
        </w:rPr>
        <w:t>15</w:t>
      </w:r>
      <w:r w:rsidRPr="004D3844">
        <w:rPr>
          <w:rFonts w:ascii="Calibri" w:hAnsi="Calibri" w:cs="Calibri"/>
          <w:sz w:val="22"/>
          <w:szCs w:val="22"/>
          <w:lang w:val="ro-RO"/>
        </w:rPr>
        <w:t>.000 EUR si o oferta pentru categoriile de bunuri/</w:t>
      </w:r>
      <w:r w:rsidR="00426BA1" w:rsidRPr="004D3844">
        <w:rPr>
          <w:rFonts w:ascii="Calibri" w:hAnsi="Calibri" w:cs="Calibri"/>
          <w:sz w:val="22"/>
          <w:szCs w:val="22"/>
          <w:lang w:val="ro-RO"/>
        </w:rPr>
        <w:t xml:space="preserve"> </w:t>
      </w:r>
      <w:r w:rsidRPr="004D3844">
        <w:rPr>
          <w:rFonts w:ascii="Calibri" w:hAnsi="Calibri" w:cs="Calibri"/>
          <w:sz w:val="22"/>
          <w:szCs w:val="22"/>
          <w:lang w:val="ro-RO"/>
        </w:rPr>
        <w:t>servicii care se incadreaza intre 1</w:t>
      </w:r>
      <w:r w:rsidR="00426BA1" w:rsidRPr="004D3844">
        <w:rPr>
          <w:rFonts w:ascii="Calibri" w:hAnsi="Calibri" w:cs="Calibri"/>
          <w:sz w:val="22"/>
          <w:szCs w:val="22"/>
          <w:lang w:val="ro-RO"/>
        </w:rPr>
        <w:t>5</w:t>
      </w:r>
      <w:r w:rsidRPr="004D3844">
        <w:rPr>
          <w:rFonts w:ascii="Calibri" w:hAnsi="Calibri" w:cs="Calibri"/>
          <w:sz w:val="22"/>
          <w:szCs w:val="22"/>
          <w:lang w:val="ro-RO"/>
        </w:rPr>
        <w:t xml:space="preserve">.000 EUR. </w:t>
      </w:r>
    </w:p>
    <w:p w14:paraId="2913006B" w14:textId="77777777" w:rsidR="00451CA7" w:rsidRPr="00971B1D" w:rsidRDefault="00451CA7" w:rsidP="00A0140F">
      <w:pPr>
        <w:spacing w:before="120" w:after="120"/>
        <w:jc w:val="both"/>
        <w:rPr>
          <w:rFonts w:ascii="Calibri" w:hAnsi="Calibri" w:cs="Calibri"/>
          <w:sz w:val="22"/>
          <w:szCs w:val="22"/>
          <w:lang w:val="ro-RO"/>
        </w:rPr>
      </w:pPr>
      <w:r w:rsidRPr="004D3844">
        <w:rPr>
          <w:rFonts w:ascii="Calibri" w:hAnsi="Calibri" w:cs="Calibri"/>
          <w:sz w:val="22"/>
          <w:szCs w:val="22"/>
          <w:lang w:val="ro-RO"/>
        </w:rPr>
        <w:t xml:space="preserve">In cazul solicitanţilor publici, </w:t>
      </w:r>
      <w:r w:rsidRPr="00971B1D">
        <w:rPr>
          <w:rFonts w:ascii="Calibri" w:hAnsi="Calibri" w:cs="Calibri"/>
          <w:sz w:val="22"/>
          <w:szCs w:val="22"/>
          <w:lang w:val="ro-RO"/>
        </w:rPr>
        <w:t xml:space="preserve">se vor atasa </w:t>
      </w:r>
      <w:r w:rsidRPr="004D3844">
        <w:rPr>
          <w:rFonts w:ascii="Calibri" w:hAnsi="Calibri" w:cs="Calibri"/>
          <w:sz w:val="22"/>
          <w:szCs w:val="22"/>
          <w:lang w:val="ro-RO"/>
        </w:rPr>
        <w:t xml:space="preserve">cate trei oferte pentru categoriile de bunuri/servicii care depăşesc valoarea de 140.000 lei fără TVA şi o ofertă pentru categoriile de bunuri/servicii cu o valoare mai mică sau egală cu 140.000 lei fără TVA, cu justificarea ofertei alese, menţionată în devizele pe obiect. In cazul solicitanţilor publici, se pot </w:t>
      </w:r>
      <w:r w:rsidRPr="00971B1D">
        <w:rPr>
          <w:rFonts w:ascii="Calibri" w:hAnsi="Calibri" w:cs="Calibri"/>
          <w:sz w:val="22"/>
          <w:szCs w:val="22"/>
          <w:lang w:val="ro-RO"/>
        </w:rPr>
        <w:t>prezenta în locul ofertei/ofertelor pentru bunuri print screen din catalogul electr</w:t>
      </w:r>
      <w:r w:rsidR="00A0140F" w:rsidRPr="00971B1D">
        <w:rPr>
          <w:rFonts w:ascii="Calibri" w:hAnsi="Calibri" w:cs="Calibri"/>
          <w:sz w:val="22"/>
          <w:szCs w:val="22"/>
          <w:lang w:val="ro-RO"/>
        </w:rPr>
        <w:t>onic pus la dispoziție de SEAP.</w:t>
      </w:r>
    </w:p>
    <w:p w14:paraId="5903E34F" w14:textId="77777777" w:rsidR="00A0140F" w:rsidRPr="004D3844" w:rsidRDefault="00A0140F" w:rsidP="00A0140F">
      <w:pPr>
        <w:spacing w:before="120" w:after="120"/>
        <w:jc w:val="both"/>
        <w:rPr>
          <w:rFonts w:ascii="Calibri" w:hAnsi="Calibri" w:cs="Calibri"/>
          <w:iCs/>
          <w:sz w:val="22"/>
          <w:szCs w:val="22"/>
          <w:lang w:val="ro-RO"/>
        </w:rPr>
      </w:pPr>
      <w:r w:rsidRPr="004D3844">
        <w:rPr>
          <w:rFonts w:ascii="Calibri" w:hAnsi="Calibri" w:cs="Calibri"/>
          <w:bCs/>
          <w:iCs/>
          <w:sz w:val="22"/>
          <w:szCs w:val="22"/>
          <w:lang w:val="ro-RO"/>
        </w:rPr>
        <w:t xml:space="preserve">Vor fi atașate </w:t>
      </w:r>
      <w:r w:rsidRPr="004D3844">
        <w:rPr>
          <w:rFonts w:ascii="Calibri" w:hAnsi="Calibri" w:cs="Calibri"/>
          <w:bCs/>
          <w:iCs/>
          <w:sz w:val="22"/>
          <w:szCs w:val="22"/>
          <w:u w:val="single"/>
          <w:lang w:val="ro-RO"/>
        </w:rPr>
        <w:t>numai</w:t>
      </w:r>
      <w:r w:rsidRPr="004D3844">
        <w:rPr>
          <w:rFonts w:ascii="Calibri" w:hAnsi="Calibri" w:cs="Calibri"/>
          <w:bCs/>
          <w:iCs/>
          <w:sz w:val="22"/>
          <w:szCs w:val="22"/>
          <w:lang w:val="ro-RO"/>
        </w:rPr>
        <w:t xml:space="preserve"> paginile relevante din ofertele respective, cuprinzând prețul, furnizorul si caracteristicile tehnice ale bunului (aplicațiilor)</w:t>
      </w:r>
      <w:r w:rsidRPr="004D3844">
        <w:rPr>
          <w:rFonts w:ascii="Calibri" w:hAnsi="Calibri" w:cs="Calibri"/>
          <w:sz w:val="22"/>
          <w:szCs w:val="22"/>
          <w:lang w:val="ro-RO"/>
        </w:rPr>
        <w:t xml:space="preserve"> </w:t>
      </w:r>
      <w:r w:rsidRPr="004D3844">
        <w:rPr>
          <w:rFonts w:ascii="Calibri" w:hAnsi="Calibri" w:cs="Calibri"/>
          <w:bCs/>
          <w:iCs/>
          <w:sz w:val="22"/>
          <w:szCs w:val="22"/>
          <w:lang w:val="ro-RO"/>
        </w:rPr>
        <w:t xml:space="preserve">din care să reiasă faptul că utilajele/echipamentele se încadrează în categoriile de investiții eligibile și, în cazul celor pentru care sunt prevăzute condiții tehnice minimale în cadrul ghidului, să reiasă îndeplinirea acestor condiții din documentele prezentate </w:t>
      </w:r>
      <w:r w:rsidRPr="004D3844">
        <w:rPr>
          <w:rFonts w:ascii="Calibri" w:hAnsi="Calibri" w:cs="Calibri"/>
          <w:b/>
          <w:iCs/>
          <w:sz w:val="22"/>
          <w:szCs w:val="22"/>
          <w:lang w:val="ro-RO"/>
        </w:rPr>
        <w:t>(maximum 2-3 pagini/ofertă)</w:t>
      </w:r>
      <w:r w:rsidRPr="004D3844">
        <w:rPr>
          <w:rFonts w:ascii="Calibri" w:hAnsi="Calibri" w:cs="Calibri"/>
          <w:bCs/>
          <w:iCs/>
          <w:sz w:val="22"/>
          <w:szCs w:val="22"/>
          <w:lang w:val="ro-RO"/>
        </w:rPr>
        <w:t xml:space="preserve">. </w:t>
      </w:r>
      <w:r w:rsidRPr="004D3844">
        <w:rPr>
          <w:rFonts w:ascii="Calibri" w:hAnsi="Calibri" w:cs="Calibri"/>
          <w:sz w:val="22"/>
          <w:szCs w:val="22"/>
          <w:lang w:val="ro-RO"/>
        </w:rPr>
        <w:t>Codul CAEN al ofertantului trebuie sa fie în concordanță cu bunurile/ servicile pe care le va furniza.</w:t>
      </w:r>
    </w:p>
    <w:p w14:paraId="053430C2" w14:textId="77777777" w:rsidR="00A0140F" w:rsidRPr="004D3844" w:rsidRDefault="00A0140F" w:rsidP="00A0140F">
      <w:pPr>
        <w:spacing w:before="120" w:after="120"/>
        <w:jc w:val="both"/>
        <w:rPr>
          <w:rFonts w:ascii="Calibri" w:hAnsi="Calibri" w:cs="Calibri"/>
          <w:b/>
          <w:iCs/>
          <w:sz w:val="22"/>
          <w:szCs w:val="22"/>
          <w:lang w:val="ro-RO"/>
        </w:rPr>
      </w:pPr>
      <w:r w:rsidRPr="004D3844">
        <w:rPr>
          <w:rFonts w:ascii="Calibri" w:hAnsi="Calibri" w:cs="Calibri"/>
          <w:b/>
          <w:iCs/>
          <w:sz w:val="22"/>
          <w:szCs w:val="22"/>
          <w:lang w:val="ro-RO"/>
        </w:rPr>
        <w:t>Se va atașa un tabel comparativ al ofertelor care au stat la baza întocmirii bugetului indicativ, astfel încât să poată fi verificată rezonabilitatea prețurilor.</w:t>
      </w:r>
    </w:p>
    <w:p w14:paraId="3E3F3AE6" w14:textId="77777777" w:rsidR="00A0140F" w:rsidRPr="004D3844" w:rsidRDefault="00A0140F" w:rsidP="00A0140F">
      <w:pPr>
        <w:spacing w:before="120" w:after="120"/>
        <w:jc w:val="both"/>
        <w:rPr>
          <w:rFonts w:ascii="Calibri" w:hAnsi="Calibri" w:cs="Calibri"/>
          <w:i/>
          <w:iCs/>
          <w:sz w:val="22"/>
          <w:szCs w:val="22"/>
          <w:lang w:val="ro-RO"/>
        </w:rPr>
      </w:pPr>
      <w:r w:rsidRPr="004D3844">
        <w:rPr>
          <w:rFonts w:ascii="Calibri" w:eastAsia="Calibri" w:hAnsi="Calibri" w:cs="Calibri"/>
          <w:sz w:val="22"/>
          <w:szCs w:val="22"/>
          <w:lang w:val="ro-RO"/>
        </w:rPr>
        <w:t>Valoarea ofertei inclusă în Bugetul indicativ se va încadra între nivelul minim şi maxim al ofertelor prezentate iar solicitantul va justificat alegerea.</w:t>
      </w:r>
    </w:p>
    <w:p w14:paraId="1AC35AC8" w14:textId="77777777" w:rsidR="00A0140F" w:rsidRPr="004D3844" w:rsidRDefault="00A0140F" w:rsidP="00A0140F">
      <w:pPr>
        <w:spacing w:before="120" w:after="120"/>
        <w:jc w:val="both"/>
        <w:rPr>
          <w:rFonts w:ascii="Calibri" w:hAnsi="Calibri" w:cs="Calibri"/>
          <w:sz w:val="22"/>
          <w:szCs w:val="22"/>
          <w:lang w:val="ro-RO"/>
        </w:rPr>
      </w:pPr>
      <w:r w:rsidRPr="004D3844">
        <w:rPr>
          <w:rFonts w:ascii="Calibri" w:hAnsi="Calibri" w:cs="Calibri"/>
          <w:sz w:val="22"/>
          <w:szCs w:val="22"/>
          <w:lang w:val="ro-RO"/>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537E5A3C" w14:textId="77777777" w:rsidR="00A0140F" w:rsidRPr="004D3844" w:rsidRDefault="00A0140F" w:rsidP="00A0140F">
      <w:pPr>
        <w:spacing w:before="120" w:after="120"/>
        <w:jc w:val="both"/>
        <w:rPr>
          <w:rFonts w:ascii="Calibri" w:hAnsi="Calibri" w:cs="Calibri"/>
          <w:i/>
          <w:iCs/>
          <w:sz w:val="22"/>
          <w:szCs w:val="22"/>
          <w:lang w:val="ro-RO"/>
        </w:rPr>
      </w:pPr>
      <w:r w:rsidRPr="004D3844">
        <w:rPr>
          <w:rFonts w:ascii="Calibri" w:hAnsi="Calibri" w:cs="Calibri"/>
          <w:i/>
          <w:iCs/>
          <w:sz w:val="22"/>
          <w:szCs w:val="22"/>
          <w:lang w:val="ro-RO"/>
        </w:rPr>
        <w:t>Ofertele sunt documente obligatorii care trebuie avute în vedere la stabilirea rezonabilității prețurilor și trebuie sa aibă cel puțin următoarele caracteristici:</w:t>
      </w:r>
    </w:p>
    <w:p w14:paraId="315896C0" w14:textId="77777777" w:rsidR="00A0140F" w:rsidRPr="004D3844" w:rsidRDefault="00A0140F" w:rsidP="00A0140F">
      <w:pPr>
        <w:numPr>
          <w:ilvl w:val="0"/>
          <w:numId w:val="22"/>
        </w:numPr>
        <w:spacing w:before="120" w:after="120"/>
        <w:jc w:val="both"/>
        <w:rPr>
          <w:rFonts w:ascii="Calibri" w:hAnsi="Calibri" w:cs="Calibri"/>
          <w:i/>
          <w:iCs/>
          <w:sz w:val="22"/>
          <w:szCs w:val="22"/>
          <w:lang w:val="ro-RO"/>
        </w:rPr>
      </w:pPr>
      <w:r w:rsidRPr="004D3844">
        <w:rPr>
          <w:rFonts w:ascii="Calibri" w:hAnsi="Calibri" w:cs="Calibri"/>
          <w:i/>
          <w:iCs/>
          <w:sz w:val="22"/>
          <w:szCs w:val="22"/>
          <w:lang w:val="ro-RO"/>
        </w:rPr>
        <w:t>să fie datate, personalizate și semnate;</w:t>
      </w:r>
    </w:p>
    <w:p w14:paraId="2E9C0D42" w14:textId="77777777" w:rsidR="00A0140F" w:rsidRPr="004D3844" w:rsidRDefault="00A0140F" w:rsidP="00A0140F">
      <w:pPr>
        <w:numPr>
          <w:ilvl w:val="0"/>
          <w:numId w:val="22"/>
        </w:numPr>
        <w:spacing w:before="120" w:after="120"/>
        <w:jc w:val="both"/>
        <w:rPr>
          <w:rFonts w:ascii="Calibri" w:hAnsi="Calibri" w:cs="Calibri"/>
          <w:i/>
          <w:iCs/>
          <w:sz w:val="22"/>
          <w:szCs w:val="22"/>
          <w:lang w:val="ro-RO"/>
        </w:rPr>
      </w:pPr>
      <w:r w:rsidRPr="004D3844">
        <w:rPr>
          <w:rFonts w:ascii="Calibri" w:hAnsi="Calibri" w:cs="Calibri"/>
          <w:i/>
          <w:iCs/>
          <w:sz w:val="22"/>
          <w:szCs w:val="22"/>
          <w:lang w:val="ro-RO"/>
        </w:rPr>
        <w:t xml:space="preserve">să conțină detalierea unor specificații tehnice minimale </w:t>
      </w:r>
      <w:bookmarkStart w:id="0" w:name="_Hlk180491799"/>
      <w:r w:rsidRPr="004D3844">
        <w:rPr>
          <w:rFonts w:ascii="Calibri" w:hAnsi="Calibri" w:cs="Calibri"/>
          <w:i/>
          <w:iCs/>
          <w:sz w:val="22"/>
          <w:szCs w:val="22"/>
          <w:lang w:val="ro-RO"/>
        </w:rPr>
        <w:t>din care să reiasă faptul că utilajele/echipamentele se încadrează în categoriile de investiții eligibile și, în cazul celor pentru care sunt prevăzute condiții tehnice minimale în cadrul ghidului, să reiasă îndeplinirea acestor condiții din documentele prezentate</w:t>
      </w:r>
      <w:bookmarkEnd w:id="0"/>
      <w:r w:rsidRPr="004D3844">
        <w:rPr>
          <w:rFonts w:ascii="Calibri" w:hAnsi="Calibri" w:cs="Calibri"/>
          <w:i/>
          <w:iCs/>
          <w:sz w:val="22"/>
          <w:szCs w:val="22"/>
          <w:lang w:val="ro-RO"/>
        </w:rPr>
        <w:t>;</w:t>
      </w:r>
    </w:p>
    <w:p w14:paraId="33B557B9" w14:textId="77777777" w:rsidR="00A0140F" w:rsidRPr="004D3844" w:rsidRDefault="00A0140F" w:rsidP="00A0140F">
      <w:pPr>
        <w:numPr>
          <w:ilvl w:val="0"/>
          <w:numId w:val="22"/>
        </w:numPr>
        <w:spacing w:before="120" w:after="120"/>
        <w:jc w:val="both"/>
        <w:rPr>
          <w:rFonts w:ascii="Calibri" w:hAnsi="Calibri" w:cs="Calibri"/>
          <w:i/>
          <w:iCs/>
          <w:sz w:val="22"/>
          <w:szCs w:val="22"/>
          <w:lang w:val="ro-RO"/>
        </w:rPr>
      </w:pPr>
      <w:r w:rsidRPr="004D3844">
        <w:rPr>
          <w:rFonts w:ascii="Calibri" w:hAnsi="Calibri" w:cs="Calibri"/>
          <w:i/>
          <w:iCs/>
          <w:sz w:val="22"/>
          <w:szCs w:val="22"/>
          <w:lang w:val="ro-RO"/>
        </w:rPr>
        <w:t xml:space="preserve">sa conțină prețul de achiziție.     </w:t>
      </w:r>
    </w:p>
    <w:p w14:paraId="4EF31744" w14:textId="77777777" w:rsidR="00A0140F" w:rsidRPr="004D3844" w:rsidRDefault="00A0140F" w:rsidP="00A0140F">
      <w:pPr>
        <w:spacing w:before="120" w:after="120"/>
        <w:jc w:val="both"/>
        <w:rPr>
          <w:rFonts w:ascii="Calibri" w:hAnsi="Calibri" w:cs="Calibri"/>
          <w:i/>
          <w:iCs/>
          <w:sz w:val="22"/>
          <w:szCs w:val="22"/>
          <w:lang w:val="ro-RO"/>
        </w:rPr>
      </w:pPr>
      <w:r w:rsidRPr="004D3844">
        <w:rPr>
          <w:rFonts w:ascii="Calibri" w:hAnsi="Calibri" w:cs="Calibri"/>
          <w:sz w:val="22"/>
          <w:szCs w:val="22"/>
          <w:lang w:val="ro-RO"/>
        </w:rPr>
        <w:lastRenderedPageBreak/>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r w:rsidRPr="004D3844">
        <w:rPr>
          <w:rFonts w:ascii="Calibri" w:hAnsi="Calibri" w:cs="Calibri"/>
          <w:i/>
          <w:iCs/>
          <w:sz w:val="22"/>
          <w:szCs w:val="22"/>
          <w:lang w:val="ro-RO"/>
        </w:rPr>
        <w:t xml:space="preserve">             </w:t>
      </w:r>
    </w:p>
    <w:p w14:paraId="5ED07B58" w14:textId="77777777" w:rsidR="00B47C06" w:rsidRPr="00971B1D" w:rsidRDefault="00B47C06" w:rsidP="00A0140F">
      <w:pPr>
        <w:spacing w:before="120" w:after="120"/>
        <w:jc w:val="both"/>
        <w:rPr>
          <w:rFonts w:ascii="Calibri" w:hAnsi="Calibri" w:cs="Calibri"/>
          <w:sz w:val="22"/>
          <w:szCs w:val="22"/>
          <w:lang w:val="ro-RO"/>
        </w:rPr>
      </w:pPr>
    </w:p>
    <w:p w14:paraId="7F18D188" w14:textId="77777777" w:rsidR="00D96BE2" w:rsidRPr="00002E75" w:rsidRDefault="00786001" w:rsidP="00A0140F">
      <w:pPr>
        <w:numPr>
          <w:ilvl w:val="0"/>
          <w:numId w:val="21"/>
        </w:numPr>
        <w:spacing w:before="120" w:after="120"/>
        <w:ind w:left="360"/>
        <w:jc w:val="both"/>
        <w:rPr>
          <w:rFonts w:ascii="Calibri" w:hAnsi="Calibri" w:cs="Calibri"/>
          <w:b/>
          <w:sz w:val="22"/>
          <w:szCs w:val="22"/>
          <w:lang w:val="ro-RO"/>
        </w:rPr>
      </w:pPr>
      <w:r w:rsidRPr="00002E75">
        <w:rPr>
          <w:rFonts w:ascii="Calibri" w:hAnsi="Calibri" w:cs="Calibri"/>
          <w:b/>
          <w:sz w:val="22"/>
          <w:szCs w:val="22"/>
          <w:lang w:val="ro-RO"/>
        </w:rPr>
        <w:t>Finanţarea investiţiei</w:t>
      </w:r>
    </w:p>
    <w:p w14:paraId="762B4431" w14:textId="77777777" w:rsidR="00D96BE2" w:rsidRPr="00940D80" w:rsidRDefault="00D96BE2" w:rsidP="00A0140F">
      <w:pPr>
        <w:spacing w:before="120" w:after="120"/>
        <w:ind w:firstLine="360"/>
        <w:jc w:val="both"/>
        <w:rPr>
          <w:rFonts w:ascii="Calibri" w:hAnsi="Calibri" w:cs="Calibri"/>
          <w:sz w:val="22"/>
          <w:szCs w:val="22"/>
          <w:lang w:val="ro-RO"/>
        </w:rPr>
      </w:pPr>
      <w:r w:rsidRPr="00940D80">
        <w:rPr>
          <w:rFonts w:ascii="Calibri" w:hAnsi="Calibri" w:cs="Calibri"/>
          <w:sz w:val="22"/>
          <w:szCs w:val="22"/>
          <w:lang w:val="ro-RO"/>
        </w:rPr>
        <w:t>Din valoarea totală a investiţiei de ……………..…..RON</w:t>
      </w:r>
      <w:r w:rsidR="00F37CC5" w:rsidRPr="00940D80">
        <w:rPr>
          <w:rFonts w:ascii="Calibri" w:hAnsi="Calibri" w:cs="Calibri"/>
          <w:sz w:val="22"/>
          <w:szCs w:val="22"/>
          <w:lang w:val="ro-RO"/>
        </w:rPr>
        <w:t xml:space="preserve"> ajutorul public nerambursabil este de …………………………… RON</w:t>
      </w:r>
      <w:r w:rsidRPr="00940D80">
        <w:rPr>
          <w:rFonts w:ascii="Calibri" w:hAnsi="Calibri" w:cs="Calibri"/>
          <w:sz w:val="22"/>
          <w:szCs w:val="22"/>
          <w:lang w:val="ro-RO"/>
        </w:rPr>
        <w:t>:</w:t>
      </w:r>
    </w:p>
    <w:p w14:paraId="74E3FA51" w14:textId="77777777" w:rsidR="007442E3" w:rsidRPr="00971B1D" w:rsidRDefault="00D96BE2" w:rsidP="00A0140F">
      <w:pPr>
        <w:spacing w:before="120" w:after="120"/>
        <w:ind w:left="360"/>
        <w:jc w:val="both"/>
        <w:rPr>
          <w:rFonts w:ascii="Calibri" w:hAnsi="Calibri" w:cs="Calibri"/>
          <w:i/>
          <w:sz w:val="22"/>
          <w:szCs w:val="22"/>
          <w:lang w:val="ro-RO"/>
        </w:rPr>
      </w:pPr>
      <w:r w:rsidRPr="00290300">
        <w:rPr>
          <w:rFonts w:ascii="Calibri" w:hAnsi="Calibri" w:cs="Calibri"/>
          <w:i/>
          <w:sz w:val="22"/>
          <w:szCs w:val="22"/>
          <w:lang w:val="ro-RO"/>
        </w:rPr>
        <w:t xml:space="preserve">Pentru a se verifica incadrarea cheltuielilor eligibile din buget in limitele prevazute in fisa tehnica a masurii se va utiliza cursul de schimb Euro/RON publicat pe pagina web a Bancii Central Europene </w:t>
      </w:r>
      <w:hyperlink r:id="rId8" w:history="1">
        <w:r w:rsidRPr="00971B1D">
          <w:rPr>
            <w:rStyle w:val="Hyperlink"/>
            <w:rFonts w:ascii="Calibri" w:hAnsi="Calibri" w:cs="Calibri"/>
            <w:i/>
            <w:sz w:val="22"/>
            <w:szCs w:val="22"/>
            <w:lang w:val="ro-RO"/>
          </w:rPr>
          <w:t>www.ecb.int/index.html</w:t>
        </w:r>
      </w:hyperlink>
      <w:r w:rsidRPr="00971B1D">
        <w:rPr>
          <w:rFonts w:ascii="Calibri" w:hAnsi="Calibri" w:cs="Calibri"/>
          <w:i/>
          <w:sz w:val="22"/>
          <w:szCs w:val="22"/>
          <w:lang w:val="ro-RO"/>
        </w:rPr>
        <w:t xml:space="preserve"> de la data intocmirii memoriului justificativ.</w:t>
      </w:r>
    </w:p>
    <w:p w14:paraId="6906F2A1" w14:textId="77777777" w:rsidR="00D96BE2" w:rsidRPr="00971B1D" w:rsidRDefault="00D96BE2" w:rsidP="00A0140F">
      <w:pPr>
        <w:pStyle w:val="ListParagraph"/>
        <w:spacing w:before="120" w:after="120"/>
        <w:rPr>
          <w:rFonts w:ascii="Calibri" w:hAnsi="Calibri" w:cs="Calibri"/>
          <w:b/>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8"/>
        <w:gridCol w:w="1201"/>
        <w:gridCol w:w="994"/>
        <w:gridCol w:w="900"/>
        <w:gridCol w:w="248"/>
        <w:gridCol w:w="652"/>
        <w:gridCol w:w="869"/>
        <w:gridCol w:w="638"/>
      </w:tblGrid>
      <w:tr w:rsidR="00D96BE2" w:rsidRPr="004D3844" w14:paraId="3D42B186" w14:textId="77777777">
        <w:trPr>
          <w:trHeight w:val="328"/>
          <w:jc w:val="center"/>
        </w:trPr>
        <w:tc>
          <w:tcPr>
            <w:tcW w:w="0" w:type="auto"/>
            <w:gridSpan w:val="8"/>
            <w:vAlign w:val="center"/>
          </w:tcPr>
          <w:p w14:paraId="4A96F868" w14:textId="77777777" w:rsidR="00D96BE2" w:rsidRPr="00002E75" w:rsidRDefault="00D96BE2" w:rsidP="00A0140F">
            <w:pPr>
              <w:spacing w:before="120" w:after="120"/>
              <w:rPr>
                <w:rFonts w:ascii="Calibri" w:hAnsi="Calibri" w:cs="Calibri"/>
                <w:b/>
                <w:bCs/>
                <w:i/>
                <w:sz w:val="22"/>
                <w:szCs w:val="22"/>
                <w:lang w:val="ro-RO"/>
              </w:rPr>
            </w:pPr>
            <w:r w:rsidRPr="00002E75">
              <w:rPr>
                <w:rFonts w:ascii="Calibri" w:hAnsi="Calibri" w:cs="Calibri"/>
                <w:b/>
                <w:bCs/>
                <w:i/>
                <w:sz w:val="22"/>
                <w:szCs w:val="22"/>
                <w:lang w:val="ro-RO"/>
              </w:rPr>
              <w:t>Curs  Euro / leu  …………..din data de………...….</w:t>
            </w:r>
          </w:p>
          <w:p w14:paraId="1CC49988" w14:textId="77777777" w:rsidR="00084F01" w:rsidRPr="00940D80" w:rsidRDefault="00993A73" w:rsidP="00A0140F">
            <w:pPr>
              <w:numPr>
                <w:ilvl w:val="0"/>
                <w:numId w:val="7"/>
              </w:numPr>
              <w:spacing w:before="120" w:after="120"/>
              <w:rPr>
                <w:rFonts w:ascii="Calibri" w:hAnsi="Calibri" w:cs="Calibri"/>
                <w:b/>
                <w:bCs/>
                <w:i/>
                <w:sz w:val="22"/>
                <w:szCs w:val="22"/>
                <w:lang w:val="ro-RO"/>
              </w:rPr>
            </w:pPr>
            <w:r w:rsidRPr="00940D80">
              <w:rPr>
                <w:rFonts w:ascii="Calibri" w:hAnsi="Calibri" w:cs="Calibri"/>
                <w:b/>
                <w:bCs/>
                <w:i/>
                <w:sz w:val="22"/>
                <w:szCs w:val="22"/>
                <w:lang w:val="ro-RO"/>
              </w:rPr>
              <w:t>Procent finantare publica = ………….</w:t>
            </w:r>
            <w:r w:rsidR="004D6174" w:rsidRPr="00940D80">
              <w:rPr>
                <w:rFonts w:ascii="Calibri" w:hAnsi="Calibri" w:cs="Calibri"/>
                <w:b/>
                <w:bCs/>
                <w:i/>
                <w:sz w:val="22"/>
                <w:szCs w:val="22"/>
                <w:lang w:val="ro-RO"/>
              </w:rPr>
              <w:t>%</w:t>
            </w:r>
          </w:p>
        </w:tc>
      </w:tr>
      <w:tr w:rsidR="00D96BE2" w:rsidRPr="004D3844" w14:paraId="3B2FDBB0" w14:textId="77777777">
        <w:trPr>
          <w:trHeight w:val="333"/>
          <w:jc w:val="center"/>
        </w:trPr>
        <w:tc>
          <w:tcPr>
            <w:tcW w:w="0" w:type="auto"/>
            <w:shd w:val="clear" w:color="auto" w:fill="000000"/>
            <w:vAlign w:val="center"/>
          </w:tcPr>
          <w:p w14:paraId="42A14795" w14:textId="77777777" w:rsidR="00D96BE2" w:rsidRPr="004D3844" w:rsidRDefault="00D96BE2" w:rsidP="00A0140F">
            <w:pPr>
              <w:spacing w:before="120" w:after="120"/>
              <w:rPr>
                <w:rFonts w:ascii="Calibri" w:hAnsi="Calibri" w:cs="Calibri"/>
                <w:color w:val="008080"/>
                <w:sz w:val="22"/>
                <w:szCs w:val="22"/>
                <w:lang w:val="ro-RO"/>
              </w:rPr>
            </w:pPr>
            <w:r w:rsidRPr="004D3844">
              <w:rPr>
                <w:rFonts w:ascii="Calibri" w:hAnsi="Calibri" w:cs="Calibri"/>
                <w:color w:val="008080"/>
                <w:sz w:val="22"/>
                <w:szCs w:val="22"/>
                <w:lang w:val="ro-RO"/>
              </w:rPr>
              <w:t> </w:t>
            </w:r>
          </w:p>
        </w:tc>
        <w:tc>
          <w:tcPr>
            <w:tcW w:w="2195" w:type="dxa"/>
            <w:gridSpan w:val="2"/>
            <w:shd w:val="clear" w:color="auto" w:fill="000000"/>
            <w:vAlign w:val="center"/>
          </w:tcPr>
          <w:p w14:paraId="4043FA2B" w14:textId="77777777" w:rsidR="00D96BE2" w:rsidRPr="004D3844" w:rsidRDefault="00D96BE2" w:rsidP="00A0140F">
            <w:pPr>
              <w:spacing w:before="120" w:after="120"/>
              <w:jc w:val="center"/>
              <w:rPr>
                <w:rFonts w:ascii="Calibri" w:hAnsi="Calibri" w:cs="Calibri"/>
                <w:b/>
                <w:bCs/>
                <w:color w:val="FFFFFF"/>
                <w:sz w:val="22"/>
                <w:szCs w:val="22"/>
                <w:lang w:val="ro-RO"/>
              </w:rPr>
            </w:pPr>
            <w:r w:rsidRPr="004D3844">
              <w:rPr>
                <w:rFonts w:ascii="Calibri" w:hAnsi="Calibri" w:cs="Calibri"/>
                <w:b/>
                <w:bCs/>
                <w:color w:val="FFFFFF"/>
                <w:sz w:val="22"/>
                <w:szCs w:val="22"/>
                <w:lang w:val="ro-RO"/>
              </w:rPr>
              <w:t>Cheltuieli eligibile</w:t>
            </w:r>
          </w:p>
        </w:tc>
        <w:tc>
          <w:tcPr>
            <w:tcW w:w="1800" w:type="dxa"/>
            <w:gridSpan w:val="3"/>
            <w:shd w:val="clear" w:color="auto" w:fill="000000"/>
            <w:vAlign w:val="center"/>
          </w:tcPr>
          <w:p w14:paraId="0AE111B3" w14:textId="77777777" w:rsidR="00D96BE2" w:rsidRPr="004D3844" w:rsidRDefault="00D96BE2" w:rsidP="00A0140F">
            <w:pPr>
              <w:spacing w:before="120" w:after="120"/>
              <w:jc w:val="center"/>
              <w:rPr>
                <w:rFonts w:ascii="Calibri" w:hAnsi="Calibri" w:cs="Calibri"/>
                <w:b/>
                <w:bCs/>
                <w:color w:val="FFFFFF"/>
                <w:sz w:val="22"/>
                <w:szCs w:val="22"/>
                <w:lang w:val="ro-RO"/>
              </w:rPr>
            </w:pPr>
            <w:r w:rsidRPr="004D3844">
              <w:rPr>
                <w:rFonts w:ascii="Calibri" w:hAnsi="Calibri" w:cs="Calibri"/>
                <w:b/>
                <w:bCs/>
                <w:color w:val="FFFFFF"/>
                <w:sz w:val="22"/>
                <w:szCs w:val="22"/>
                <w:lang w:val="ro-RO"/>
              </w:rPr>
              <w:t>Cheltuieli neeligibile</w:t>
            </w:r>
          </w:p>
        </w:tc>
        <w:tc>
          <w:tcPr>
            <w:tcW w:w="1496" w:type="dxa"/>
            <w:gridSpan w:val="2"/>
            <w:shd w:val="clear" w:color="auto" w:fill="000000"/>
            <w:vAlign w:val="center"/>
          </w:tcPr>
          <w:p w14:paraId="7770BDD7" w14:textId="77777777" w:rsidR="00D96BE2" w:rsidRPr="004D3844" w:rsidRDefault="00D96BE2" w:rsidP="00A0140F">
            <w:pPr>
              <w:spacing w:before="120" w:after="120"/>
              <w:jc w:val="center"/>
              <w:rPr>
                <w:rFonts w:ascii="Calibri" w:hAnsi="Calibri" w:cs="Calibri"/>
                <w:b/>
                <w:bCs/>
                <w:color w:val="FFFFFF"/>
                <w:sz w:val="22"/>
                <w:szCs w:val="22"/>
                <w:lang w:val="ro-RO"/>
              </w:rPr>
            </w:pPr>
            <w:r w:rsidRPr="004D3844">
              <w:rPr>
                <w:rFonts w:ascii="Calibri" w:hAnsi="Calibri" w:cs="Calibri"/>
                <w:b/>
                <w:bCs/>
                <w:color w:val="FFFFFF"/>
                <w:sz w:val="22"/>
                <w:szCs w:val="22"/>
                <w:lang w:val="ro-RO"/>
              </w:rPr>
              <w:t xml:space="preserve">Total </w:t>
            </w:r>
          </w:p>
        </w:tc>
      </w:tr>
      <w:tr w:rsidR="00D96BE2" w:rsidRPr="004D3844" w14:paraId="5622A3A4" w14:textId="77777777">
        <w:trPr>
          <w:trHeight w:val="289"/>
          <w:jc w:val="center"/>
        </w:trPr>
        <w:tc>
          <w:tcPr>
            <w:tcW w:w="0" w:type="auto"/>
            <w:shd w:val="clear" w:color="auto" w:fill="000000"/>
            <w:vAlign w:val="center"/>
          </w:tcPr>
          <w:p w14:paraId="360BCF12" w14:textId="77777777" w:rsidR="00D96BE2" w:rsidRPr="004D3844" w:rsidRDefault="00D96BE2" w:rsidP="00A0140F">
            <w:pPr>
              <w:spacing w:before="120" w:after="120"/>
              <w:rPr>
                <w:rFonts w:ascii="Calibri" w:hAnsi="Calibri" w:cs="Calibri"/>
                <w:color w:val="008080"/>
                <w:sz w:val="22"/>
                <w:szCs w:val="22"/>
                <w:lang w:val="ro-RO"/>
              </w:rPr>
            </w:pPr>
          </w:p>
        </w:tc>
        <w:tc>
          <w:tcPr>
            <w:tcW w:w="1201" w:type="dxa"/>
            <w:shd w:val="clear" w:color="auto" w:fill="000000"/>
            <w:vAlign w:val="bottom"/>
          </w:tcPr>
          <w:p w14:paraId="7E13C119" w14:textId="77777777" w:rsidR="00D96BE2" w:rsidRPr="004D3844" w:rsidRDefault="00D96BE2" w:rsidP="00A0140F">
            <w:pPr>
              <w:spacing w:before="120" w:after="120"/>
              <w:jc w:val="center"/>
              <w:rPr>
                <w:rFonts w:ascii="Calibri" w:hAnsi="Calibri" w:cs="Calibri"/>
                <w:b/>
                <w:bCs/>
                <w:color w:val="FFFFFF"/>
                <w:sz w:val="22"/>
                <w:szCs w:val="22"/>
                <w:lang w:val="ro-RO"/>
              </w:rPr>
            </w:pPr>
            <w:r w:rsidRPr="004D3844">
              <w:rPr>
                <w:rFonts w:ascii="Calibri" w:hAnsi="Calibri" w:cs="Calibri"/>
                <w:b/>
                <w:bCs/>
                <w:color w:val="FFFFFF"/>
                <w:sz w:val="22"/>
                <w:szCs w:val="22"/>
                <w:lang w:val="ro-RO"/>
              </w:rPr>
              <w:t>- RON-</w:t>
            </w:r>
          </w:p>
        </w:tc>
        <w:tc>
          <w:tcPr>
            <w:tcW w:w="994" w:type="dxa"/>
            <w:shd w:val="clear" w:color="auto" w:fill="000000"/>
            <w:vAlign w:val="bottom"/>
          </w:tcPr>
          <w:p w14:paraId="56E3DAEF" w14:textId="77777777" w:rsidR="00D96BE2" w:rsidRPr="004D3844" w:rsidRDefault="00D96BE2" w:rsidP="00A0140F">
            <w:pPr>
              <w:spacing w:before="120" w:after="120"/>
              <w:jc w:val="center"/>
              <w:rPr>
                <w:rFonts w:ascii="Calibri" w:hAnsi="Calibri" w:cs="Calibri"/>
                <w:b/>
                <w:bCs/>
                <w:color w:val="FFFFFF"/>
                <w:sz w:val="22"/>
                <w:szCs w:val="22"/>
                <w:lang w:val="ro-RO"/>
              </w:rPr>
            </w:pPr>
            <w:r w:rsidRPr="004D3844">
              <w:rPr>
                <w:rFonts w:ascii="Calibri" w:hAnsi="Calibri" w:cs="Calibri"/>
                <w:b/>
                <w:bCs/>
                <w:color w:val="FFFFFF"/>
                <w:sz w:val="22"/>
                <w:szCs w:val="22"/>
                <w:lang w:val="ro-RO"/>
              </w:rPr>
              <w:t>Euro</w:t>
            </w:r>
          </w:p>
        </w:tc>
        <w:tc>
          <w:tcPr>
            <w:tcW w:w="1148" w:type="dxa"/>
            <w:gridSpan w:val="2"/>
            <w:tcBorders>
              <w:bottom w:val="single" w:sz="4" w:space="0" w:color="auto"/>
            </w:tcBorders>
            <w:shd w:val="clear" w:color="auto" w:fill="000000"/>
            <w:vAlign w:val="bottom"/>
          </w:tcPr>
          <w:p w14:paraId="7E52F097" w14:textId="77777777" w:rsidR="00D96BE2" w:rsidRPr="004D3844" w:rsidRDefault="00D96BE2" w:rsidP="00A0140F">
            <w:pPr>
              <w:spacing w:before="120" w:after="120"/>
              <w:jc w:val="center"/>
              <w:rPr>
                <w:rFonts w:ascii="Calibri" w:hAnsi="Calibri" w:cs="Calibri"/>
                <w:b/>
                <w:bCs/>
                <w:color w:val="FFFFFF"/>
                <w:sz w:val="22"/>
                <w:szCs w:val="22"/>
                <w:lang w:val="ro-RO"/>
              </w:rPr>
            </w:pPr>
            <w:r w:rsidRPr="004D3844">
              <w:rPr>
                <w:rFonts w:ascii="Calibri" w:hAnsi="Calibri" w:cs="Calibri"/>
                <w:b/>
                <w:bCs/>
                <w:color w:val="FFFFFF"/>
                <w:sz w:val="22"/>
                <w:szCs w:val="22"/>
                <w:lang w:val="ro-RO"/>
              </w:rPr>
              <w:t>-RON-</w:t>
            </w:r>
          </w:p>
        </w:tc>
        <w:tc>
          <w:tcPr>
            <w:tcW w:w="652" w:type="dxa"/>
            <w:tcBorders>
              <w:bottom w:val="single" w:sz="4" w:space="0" w:color="auto"/>
            </w:tcBorders>
            <w:shd w:val="clear" w:color="auto" w:fill="000000"/>
            <w:vAlign w:val="bottom"/>
          </w:tcPr>
          <w:p w14:paraId="4EE4D507" w14:textId="77777777" w:rsidR="00D96BE2" w:rsidRPr="004D3844" w:rsidRDefault="00D96BE2" w:rsidP="00A0140F">
            <w:pPr>
              <w:spacing w:before="120" w:after="120"/>
              <w:jc w:val="center"/>
              <w:rPr>
                <w:rFonts w:ascii="Calibri" w:hAnsi="Calibri" w:cs="Calibri"/>
                <w:b/>
                <w:bCs/>
                <w:color w:val="FFFFFF"/>
                <w:sz w:val="22"/>
                <w:szCs w:val="22"/>
                <w:lang w:val="ro-RO"/>
              </w:rPr>
            </w:pPr>
            <w:r w:rsidRPr="004D3844">
              <w:rPr>
                <w:rFonts w:ascii="Calibri" w:hAnsi="Calibri" w:cs="Calibri"/>
                <w:b/>
                <w:bCs/>
                <w:color w:val="FFFFFF"/>
                <w:sz w:val="22"/>
                <w:szCs w:val="22"/>
                <w:lang w:val="ro-RO"/>
              </w:rPr>
              <w:t>Euro</w:t>
            </w:r>
          </w:p>
        </w:tc>
        <w:tc>
          <w:tcPr>
            <w:tcW w:w="869" w:type="dxa"/>
            <w:shd w:val="clear" w:color="auto" w:fill="000000"/>
            <w:vAlign w:val="bottom"/>
          </w:tcPr>
          <w:p w14:paraId="3BCD5744" w14:textId="77777777" w:rsidR="00D96BE2" w:rsidRPr="004D3844" w:rsidRDefault="00D96BE2" w:rsidP="00A0140F">
            <w:pPr>
              <w:spacing w:before="120" w:after="120"/>
              <w:jc w:val="center"/>
              <w:rPr>
                <w:rFonts w:ascii="Calibri" w:hAnsi="Calibri" w:cs="Calibri"/>
                <w:b/>
                <w:bCs/>
                <w:color w:val="FFFFFF"/>
                <w:sz w:val="22"/>
                <w:szCs w:val="22"/>
                <w:lang w:val="ro-RO"/>
              </w:rPr>
            </w:pPr>
            <w:r w:rsidRPr="004D3844">
              <w:rPr>
                <w:rFonts w:ascii="Calibri" w:hAnsi="Calibri" w:cs="Calibri"/>
                <w:b/>
                <w:bCs/>
                <w:color w:val="FFFFFF"/>
                <w:sz w:val="22"/>
                <w:szCs w:val="22"/>
                <w:lang w:val="ro-RO"/>
              </w:rPr>
              <w:t>- RON-</w:t>
            </w:r>
          </w:p>
        </w:tc>
        <w:tc>
          <w:tcPr>
            <w:tcW w:w="0" w:type="auto"/>
            <w:shd w:val="clear" w:color="auto" w:fill="000000"/>
            <w:vAlign w:val="bottom"/>
          </w:tcPr>
          <w:p w14:paraId="4F99B0DB" w14:textId="77777777" w:rsidR="00D96BE2" w:rsidRPr="004D3844" w:rsidRDefault="00D96BE2" w:rsidP="00A0140F">
            <w:pPr>
              <w:spacing w:before="120" w:after="120"/>
              <w:jc w:val="center"/>
              <w:rPr>
                <w:rFonts w:ascii="Calibri" w:hAnsi="Calibri" w:cs="Calibri"/>
                <w:b/>
                <w:bCs/>
                <w:color w:val="FFFFFF"/>
                <w:sz w:val="22"/>
                <w:szCs w:val="22"/>
                <w:lang w:val="ro-RO"/>
              </w:rPr>
            </w:pPr>
            <w:r w:rsidRPr="004D3844">
              <w:rPr>
                <w:rFonts w:ascii="Calibri" w:hAnsi="Calibri" w:cs="Calibri"/>
                <w:b/>
                <w:bCs/>
                <w:color w:val="FFFFFF"/>
                <w:sz w:val="22"/>
                <w:szCs w:val="22"/>
                <w:lang w:val="ro-RO"/>
              </w:rPr>
              <w:t>Euro</w:t>
            </w:r>
          </w:p>
        </w:tc>
      </w:tr>
      <w:tr w:rsidR="00D96BE2" w:rsidRPr="004D3844" w14:paraId="6277B450" w14:textId="77777777">
        <w:trPr>
          <w:trHeight w:val="255"/>
          <w:jc w:val="center"/>
        </w:trPr>
        <w:tc>
          <w:tcPr>
            <w:tcW w:w="0" w:type="auto"/>
            <w:shd w:val="clear" w:color="auto" w:fill="E0E0E0"/>
            <w:vAlign w:val="center"/>
          </w:tcPr>
          <w:p w14:paraId="09EC9B81" w14:textId="77777777" w:rsidR="00D96BE2" w:rsidRPr="004D3844" w:rsidRDefault="00D96BE2"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Ajutor public nerambursabil</w:t>
            </w:r>
          </w:p>
        </w:tc>
        <w:tc>
          <w:tcPr>
            <w:tcW w:w="1201" w:type="dxa"/>
            <w:noWrap/>
            <w:vAlign w:val="bottom"/>
          </w:tcPr>
          <w:p w14:paraId="55165DEF"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94" w:type="dxa"/>
            <w:vAlign w:val="bottom"/>
          </w:tcPr>
          <w:p w14:paraId="561E6AE5"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1800" w:type="dxa"/>
            <w:gridSpan w:val="3"/>
            <w:shd w:val="clear" w:color="auto" w:fill="000000"/>
            <w:noWrap/>
            <w:vAlign w:val="bottom"/>
          </w:tcPr>
          <w:p w14:paraId="67F7C18F" w14:textId="77777777" w:rsidR="00D96BE2" w:rsidRPr="004D3844" w:rsidRDefault="00D96BE2" w:rsidP="00A0140F">
            <w:pPr>
              <w:spacing w:before="120" w:after="120"/>
              <w:jc w:val="right"/>
              <w:rPr>
                <w:rFonts w:ascii="Calibri" w:hAnsi="Calibri" w:cs="Calibri"/>
                <w:b/>
                <w:bCs/>
                <w:color w:val="008080"/>
                <w:sz w:val="22"/>
                <w:szCs w:val="22"/>
                <w:lang w:val="ro-RO"/>
              </w:rPr>
            </w:pPr>
          </w:p>
        </w:tc>
        <w:tc>
          <w:tcPr>
            <w:tcW w:w="869" w:type="dxa"/>
            <w:noWrap/>
            <w:vAlign w:val="bottom"/>
          </w:tcPr>
          <w:p w14:paraId="26C97A25" w14:textId="77777777" w:rsidR="00D96BE2" w:rsidRPr="004D3844" w:rsidRDefault="00D96BE2" w:rsidP="00A0140F">
            <w:pPr>
              <w:spacing w:before="120" w:after="120"/>
              <w:jc w:val="right"/>
              <w:rPr>
                <w:rFonts w:ascii="Calibri" w:hAnsi="Calibri" w:cs="Calibri"/>
                <w:b/>
                <w:bCs/>
                <w:color w:val="008080"/>
                <w:sz w:val="22"/>
                <w:szCs w:val="22"/>
                <w:lang w:val="ro-RO"/>
              </w:rPr>
            </w:pPr>
          </w:p>
        </w:tc>
        <w:tc>
          <w:tcPr>
            <w:tcW w:w="0" w:type="auto"/>
            <w:vAlign w:val="bottom"/>
          </w:tcPr>
          <w:p w14:paraId="1A5FA633" w14:textId="77777777" w:rsidR="00D96BE2" w:rsidRPr="004D3844" w:rsidRDefault="00D96BE2" w:rsidP="00A0140F">
            <w:pPr>
              <w:spacing w:before="120" w:after="120"/>
              <w:jc w:val="right"/>
              <w:rPr>
                <w:rFonts w:ascii="Calibri" w:hAnsi="Calibri" w:cs="Calibri"/>
                <w:b/>
                <w:bCs/>
                <w:color w:val="008080"/>
                <w:sz w:val="22"/>
                <w:szCs w:val="22"/>
                <w:lang w:val="ro-RO"/>
              </w:rPr>
            </w:pPr>
          </w:p>
        </w:tc>
      </w:tr>
      <w:tr w:rsidR="00D96BE2" w:rsidRPr="004D3844" w14:paraId="404CC033" w14:textId="77777777">
        <w:trPr>
          <w:trHeight w:val="255"/>
          <w:jc w:val="center"/>
        </w:trPr>
        <w:tc>
          <w:tcPr>
            <w:tcW w:w="0" w:type="auto"/>
            <w:shd w:val="clear" w:color="auto" w:fill="E0E0E0"/>
            <w:vAlign w:val="center"/>
          </w:tcPr>
          <w:p w14:paraId="254D4D56" w14:textId="77777777" w:rsidR="00D96BE2" w:rsidRPr="004D3844" w:rsidRDefault="00135B9C"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Sursele de finantare pentru completarea necesarului de finantare</w:t>
            </w:r>
            <w:r w:rsidR="00D96BE2" w:rsidRPr="004D3844">
              <w:rPr>
                <w:rFonts w:ascii="Calibri" w:hAnsi="Calibri" w:cs="Calibri"/>
                <w:b/>
                <w:bCs/>
                <w:sz w:val="22"/>
                <w:szCs w:val="22"/>
                <w:lang w:val="ro-RO"/>
              </w:rPr>
              <w:t xml:space="preserve"> din care:</w:t>
            </w:r>
          </w:p>
        </w:tc>
        <w:tc>
          <w:tcPr>
            <w:tcW w:w="1201" w:type="dxa"/>
            <w:noWrap/>
            <w:vAlign w:val="bottom"/>
          </w:tcPr>
          <w:p w14:paraId="219CA1C7"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94" w:type="dxa"/>
            <w:vAlign w:val="bottom"/>
          </w:tcPr>
          <w:p w14:paraId="10F7185A"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00" w:type="dxa"/>
            <w:noWrap/>
            <w:vAlign w:val="bottom"/>
          </w:tcPr>
          <w:p w14:paraId="726DEBFD"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00" w:type="dxa"/>
            <w:gridSpan w:val="2"/>
            <w:vAlign w:val="bottom"/>
          </w:tcPr>
          <w:p w14:paraId="7E034B0F"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869" w:type="dxa"/>
            <w:noWrap/>
            <w:vAlign w:val="bottom"/>
          </w:tcPr>
          <w:p w14:paraId="5F636BEB"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0" w:type="auto"/>
            <w:vAlign w:val="bottom"/>
          </w:tcPr>
          <w:p w14:paraId="042FFEC0" w14:textId="77777777" w:rsidR="00D96BE2" w:rsidRPr="004D3844" w:rsidRDefault="00D96BE2" w:rsidP="00A0140F">
            <w:pPr>
              <w:spacing w:before="120" w:after="120"/>
              <w:jc w:val="center"/>
              <w:rPr>
                <w:rFonts w:ascii="Calibri" w:hAnsi="Calibri" w:cs="Calibri"/>
                <w:b/>
                <w:bCs/>
                <w:color w:val="008080"/>
                <w:sz w:val="22"/>
                <w:szCs w:val="22"/>
                <w:lang w:val="ro-RO"/>
              </w:rPr>
            </w:pPr>
          </w:p>
        </w:tc>
      </w:tr>
      <w:tr w:rsidR="00D96BE2" w:rsidRPr="004D3844" w14:paraId="5D89A345" w14:textId="77777777">
        <w:trPr>
          <w:trHeight w:val="255"/>
          <w:jc w:val="center"/>
        </w:trPr>
        <w:tc>
          <w:tcPr>
            <w:tcW w:w="0" w:type="auto"/>
            <w:shd w:val="clear" w:color="auto" w:fill="E0E0E0"/>
            <w:vAlign w:val="center"/>
          </w:tcPr>
          <w:p w14:paraId="5B76440F" w14:textId="77777777" w:rsidR="00D96BE2" w:rsidRPr="004D3844" w:rsidRDefault="00D96BE2" w:rsidP="00A0140F">
            <w:pPr>
              <w:spacing w:before="120" w:after="120"/>
              <w:rPr>
                <w:rFonts w:ascii="Calibri" w:hAnsi="Calibri" w:cs="Calibri"/>
                <w:sz w:val="22"/>
                <w:szCs w:val="22"/>
                <w:lang w:val="ro-RO"/>
              </w:rPr>
            </w:pPr>
            <w:r w:rsidRPr="004D3844">
              <w:rPr>
                <w:rFonts w:ascii="Calibri" w:hAnsi="Calibri" w:cs="Calibri"/>
                <w:sz w:val="22"/>
                <w:szCs w:val="22"/>
                <w:lang w:val="ro-RO"/>
              </w:rPr>
              <w:t xml:space="preserve">    - autofinantare</w:t>
            </w:r>
          </w:p>
        </w:tc>
        <w:tc>
          <w:tcPr>
            <w:tcW w:w="1201" w:type="dxa"/>
            <w:noWrap/>
            <w:vAlign w:val="bottom"/>
          </w:tcPr>
          <w:p w14:paraId="631DE3FD"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94" w:type="dxa"/>
            <w:vAlign w:val="bottom"/>
          </w:tcPr>
          <w:p w14:paraId="0CC05A5F"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00" w:type="dxa"/>
            <w:noWrap/>
            <w:vAlign w:val="bottom"/>
          </w:tcPr>
          <w:p w14:paraId="4A57B2D9"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00" w:type="dxa"/>
            <w:gridSpan w:val="2"/>
            <w:vAlign w:val="bottom"/>
          </w:tcPr>
          <w:p w14:paraId="2174FB7C"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869" w:type="dxa"/>
            <w:noWrap/>
            <w:vAlign w:val="bottom"/>
          </w:tcPr>
          <w:p w14:paraId="1FE096EB"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0" w:type="auto"/>
            <w:vAlign w:val="bottom"/>
          </w:tcPr>
          <w:p w14:paraId="060A8B2B" w14:textId="77777777" w:rsidR="00D96BE2" w:rsidRPr="004D3844" w:rsidRDefault="00D96BE2" w:rsidP="00A0140F">
            <w:pPr>
              <w:spacing w:before="120" w:after="120"/>
              <w:jc w:val="center"/>
              <w:rPr>
                <w:rFonts w:ascii="Calibri" w:hAnsi="Calibri" w:cs="Calibri"/>
                <w:b/>
                <w:bCs/>
                <w:color w:val="008080"/>
                <w:sz w:val="22"/>
                <w:szCs w:val="22"/>
                <w:lang w:val="ro-RO"/>
              </w:rPr>
            </w:pPr>
          </w:p>
        </w:tc>
      </w:tr>
      <w:tr w:rsidR="00D96BE2" w:rsidRPr="004D3844" w14:paraId="5A099A43" w14:textId="77777777">
        <w:trPr>
          <w:trHeight w:val="255"/>
          <w:jc w:val="center"/>
        </w:trPr>
        <w:tc>
          <w:tcPr>
            <w:tcW w:w="0" w:type="auto"/>
            <w:shd w:val="clear" w:color="auto" w:fill="E0E0E0"/>
            <w:vAlign w:val="center"/>
          </w:tcPr>
          <w:p w14:paraId="0449862E" w14:textId="77777777" w:rsidR="00D96BE2" w:rsidRPr="004D3844" w:rsidRDefault="00D96BE2" w:rsidP="00A0140F">
            <w:pPr>
              <w:spacing w:before="120" w:after="120"/>
              <w:rPr>
                <w:rFonts w:ascii="Calibri" w:hAnsi="Calibri" w:cs="Calibri"/>
                <w:sz w:val="22"/>
                <w:szCs w:val="22"/>
                <w:lang w:val="ro-RO"/>
              </w:rPr>
            </w:pPr>
            <w:r w:rsidRPr="004D3844">
              <w:rPr>
                <w:rFonts w:ascii="Calibri" w:hAnsi="Calibri" w:cs="Calibri"/>
                <w:sz w:val="22"/>
                <w:szCs w:val="22"/>
                <w:lang w:val="ro-RO"/>
              </w:rPr>
              <w:t xml:space="preserve">    - imprumuturi</w:t>
            </w:r>
          </w:p>
        </w:tc>
        <w:tc>
          <w:tcPr>
            <w:tcW w:w="1201" w:type="dxa"/>
            <w:noWrap/>
            <w:vAlign w:val="bottom"/>
          </w:tcPr>
          <w:p w14:paraId="13AD4CB5"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94" w:type="dxa"/>
            <w:vAlign w:val="bottom"/>
          </w:tcPr>
          <w:p w14:paraId="7A6485DB"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00" w:type="dxa"/>
            <w:noWrap/>
            <w:vAlign w:val="bottom"/>
          </w:tcPr>
          <w:p w14:paraId="7D70150C"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00" w:type="dxa"/>
            <w:gridSpan w:val="2"/>
            <w:vAlign w:val="bottom"/>
          </w:tcPr>
          <w:p w14:paraId="4FE45C2D"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869" w:type="dxa"/>
            <w:noWrap/>
            <w:vAlign w:val="bottom"/>
          </w:tcPr>
          <w:p w14:paraId="06B11D11"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0" w:type="auto"/>
            <w:vAlign w:val="bottom"/>
          </w:tcPr>
          <w:p w14:paraId="53B4CC2C" w14:textId="77777777" w:rsidR="00D96BE2" w:rsidRPr="004D3844" w:rsidRDefault="00D96BE2" w:rsidP="00A0140F">
            <w:pPr>
              <w:spacing w:before="120" w:after="120"/>
              <w:jc w:val="center"/>
              <w:rPr>
                <w:rFonts w:ascii="Calibri" w:hAnsi="Calibri" w:cs="Calibri"/>
                <w:b/>
                <w:bCs/>
                <w:color w:val="008080"/>
                <w:sz w:val="22"/>
                <w:szCs w:val="22"/>
                <w:lang w:val="ro-RO"/>
              </w:rPr>
            </w:pPr>
          </w:p>
        </w:tc>
      </w:tr>
      <w:tr w:rsidR="00D96BE2" w:rsidRPr="004D3844" w14:paraId="489B50C4" w14:textId="77777777">
        <w:trPr>
          <w:trHeight w:val="255"/>
          <w:jc w:val="center"/>
        </w:trPr>
        <w:tc>
          <w:tcPr>
            <w:tcW w:w="0" w:type="auto"/>
            <w:shd w:val="clear" w:color="auto" w:fill="E0E0E0"/>
            <w:vAlign w:val="center"/>
          </w:tcPr>
          <w:p w14:paraId="3D6FD3DB" w14:textId="77777777" w:rsidR="00D96BE2" w:rsidRPr="004D3844" w:rsidRDefault="00D96BE2"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TOTAL PROIECT</w:t>
            </w:r>
          </w:p>
        </w:tc>
        <w:tc>
          <w:tcPr>
            <w:tcW w:w="1201" w:type="dxa"/>
            <w:noWrap/>
            <w:vAlign w:val="bottom"/>
          </w:tcPr>
          <w:p w14:paraId="061F5865"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94" w:type="dxa"/>
            <w:vAlign w:val="bottom"/>
          </w:tcPr>
          <w:p w14:paraId="7B8EDA61"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00" w:type="dxa"/>
            <w:noWrap/>
            <w:vAlign w:val="bottom"/>
          </w:tcPr>
          <w:p w14:paraId="325CA437"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900" w:type="dxa"/>
            <w:gridSpan w:val="2"/>
            <w:vAlign w:val="bottom"/>
          </w:tcPr>
          <w:p w14:paraId="271497E4"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869" w:type="dxa"/>
            <w:noWrap/>
            <w:vAlign w:val="bottom"/>
          </w:tcPr>
          <w:p w14:paraId="5C13CB5C" w14:textId="77777777" w:rsidR="00D96BE2" w:rsidRPr="004D3844" w:rsidRDefault="00D96BE2" w:rsidP="00A0140F">
            <w:pPr>
              <w:spacing w:before="120" w:after="120"/>
              <w:jc w:val="center"/>
              <w:rPr>
                <w:rFonts w:ascii="Calibri" w:hAnsi="Calibri" w:cs="Calibri"/>
                <w:b/>
                <w:bCs/>
                <w:color w:val="008080"/>
                <w:sz w:val="22"/>
                <w:szCs w:val="22"/>
                <w:lang w:val="ro-RO"/>
              </w:rPr>
            </w:pPr>
          </w:p>
        </w:tc>
        <w:tc>
          <w:tcPr>
            <w:tcW w:w="0" w:type="auto"/>
            <w:vAlign w:val="bottom"/>
          </w:tcPr>
          <w:p w14:paraId="7E6D77D6" w14:textId="77777777" w:rsidR="00D96BE2" w:rsidRPr="004D3844" w:rsidRDefault="00D96BE2" w:rsidP="00A0140F">
            <w:pPr>
              <w:spacing w:before="120" w:after="120"/>
              <w:jc w:val="center"/>
              <w:rPr>
                <w:rFonts w:ascii="Calibri" w:hAnsi="Calibri" w:cs="Calibri"/>
                <w:b/>
                <w:bCs/>
                <w:color w:val="008080"/>
                <w:sz w:val="22"/>
                <w:szCs w:val="22"/>
                <w:lang w:val="ro-RO"/>
              </w:rPr>
            </w:pPr>
          </w:p>
        </w:tc>
      </w:tr>
    </w:tbl>
    <w:p w14:paraId="09764B25" w14:textId="77777777" w:rsidR="00D96BE2" w:rsidRPr="004D3844" w:rsidRDefault="00D96BE2" w:rsidP="00A0140F">
      <w:pPr>
        <w:spacing w:before="120" w:after="120"/>
        <w:ind w:left="360"/>
        <w:jc w:val="both"/>
        <w:rPr>
          <w:rFonts w:ascii="Calibri" w:hAnsi="Calibri" w:cs="Calibri"/>
          <w:b/>
          <w:sz w:val="22"/>
          <w:szCs w:val="22"/>
          <w:lang w:val="ro-RO"/>
        </w:rPr>
      </w:pPr>
    </w:p>
    <w:p w14:paraId="1A2D790D" w14:textId="77777777" w:rsidR="00A473DF" w:rsidRPr="004D3844" w:rsidRDefault="00993A73" w:rsidP="00A0140F">
      <w:pPr>
        <w:numPr>
          <w:ilvl w:val="0"/>
          <w:numId w:val="7"/>
        </w:numPr>
        <w:spacing w:before="120" w:after="120"/>
        <w:jc w:val="both"/>
        <w:rPr>
          <w:rFonts w:ascii="Calibri" w:hAnsi="Calibri" w:cs="Calibri"/>
          <w:sz w:val="22"/>
          <w:szCs w:val="22"/>
          <w:lang w:val="ro-RO"/>
        </w:rPr>
      </w:pPr>
      <w:r w:rsidRPr="004D3844">
        <w:rPr>
          <w:rFonts w:ascii="Calibri" w:hAnsi="Calibri" w:cs="Calibri"/>
          <w:sz w:val="22"/>
          <w:szCs w:val="22"/>
          <w:lang w:val="ro-RO"/>
        </w:rPr>
        <w:t xml:space="preserve">Procentul de finantare publica se va stabili </w:t>
      </w:r>
      <w:r w:rsidR="00F515F3" w:rsidRPr="004D3844">
        <w:rPr>
          <w:rFonts w:ascii="Calibri" w:hAnsi="Calibri" w:cs="Calibri"/>
          <w:sz w:val="22"/>
          <w:szCs w:val="22"/>
          <w:lang w:val="ro-RO"/>
        </w:rPr>
        <w:t xml:space="preserve"> </w:t>
      </w:r>
      <w:r w:rsidRPr="004D3844">
        <w:rPr>
          <w:rFonts w:ascii="Calibri" w:hAnsi="Calibri" w:cs="Calibri"/>
          <w:sz w:val="22"/>
          <w:szCs w:val="22"/>
          <w:lang w:val="ro-RO"/>
        </w:rPr>
        <w:t xml:space="preserve">in functie de conditiile impuse de fisa </w:t>
      </w:r>
      <w:r w:rsidR="00F515F3" w:rsidRPr="004D3844">
        <w:rPr>
          <w:rFonts w:ascii="Calibri" w:hAnsi="Calibri" w:cs="Calibri"/>
          <w:sz w:val="22"/>
          <w:szCs w:val="22"/>
          <w:lang w:val="ro-RO"/>
        </w:rPr>
        <w:t xml:space="preserve"> </w:t>
      </w:r>
      <w:r w:rsidRPr="004D3844">
        <w:rPr>
          <w:rFonts w:ascii="Calibri" w:hAnsi="Calibri" w:cs="Calibri"/>
          <w:sz w:val="22"/>
          <w:szCs w:val="22"/>
          <w:lang w:val="ro-RO"/>
        </w:rPr>
        <w:t xml:space="preserve">tehnica a </w:t>
      </w:r>
      <w:r w:rsidR="00DB0AD3" w:rsidRPr="004D3844">
        <w:rPr>
          <w:rFonts w:ascii="Calibri" w:hAnsi="Calibri" w:cs="Calibri"/>
          <w:sz w:val="22"/>
          <w:szCs w:val="22"/>
          <w:lang w:val="ro-RO"/>
        </w:rPr>
        <w:t>interventiei</w:t>
      </w:r>
      <w:r w:rsidRPr="004D3844">
        <w:rPr>
          <w:rFonts w:ascii="Calibri" w:hAnsi="Calibri" w:cs="Calibri"/>
          <w:sz w:val="22"/>
          <w:szCs w:val="22"/>
          <w:lang w:val="ro-RO"/>
        </w:rPr>
        <w:t xml:space="preserve"> </w:t>
      </w:r>
      <w:r w:rsidR="006665FD" w:rsidRPr="004D3844">
        <w:rPr>
          <w:rFonts w:ascii="Calibri" w:hAnsi="Calibri" w:cs="Calibri"/>
          <w:sz w:val="22"/>
          <w:szCs w:val="22"/>
          <w:lang w:val="ro-RO"/>
        </w:rPr>
        <w:t>aferente proi</w:t>
      </w:r>
      <w:r w:rsidR="00886381" w:rsidRPr="004D3844">
        <w:rPr>
          <w:rFonts w:ascii="Calibri" w:hAnsi="Calibri" w:cs="Calibri"/>
          <w:sz w:val="22"/>
          <w:szCs w:val="22"/>
          <w:lang w:val="ro-RO"/>
        </w:rPr>
        <w:t>e</w:t>
      </w:r>
      <w:r w:rsidR="006665FD" w:rsidRPr="004D3844">
        <w:rPr>
          <w:rFonts w:ascii="Calibri" w:hAnsi="Calibri" w:cs="Calibri"/>
          <w:sz w:val="22"/>
          <w:szCs w:val="22"/>
          <w:lang w:val="ro-RO"/>
        </w:rPr>
        <w:t xml:space="preserve">ctului intocmit de </w:t>
      </w:r>
      <w:r w:rsidRPr="004D3844">
        <w:rPr>
          <w:rFonts w:ascii="Calibri" w:hAnsi="Calibri" w:cs="Calibri"/>
          <w:sz w:val="22"/>
          <w:szCs w:val="22"/>
          <w:lang w:val="ro-RO"/>
        </w:rPr>
        <w:t>solicitant</w:t>
      </w:r>
      <w:r w:rsidR="003D5CC6" w:rsidRPr="004D3844">
        <w:rPr>
          <w:rFonts w:ascii="Calibri" w:hAnsi="Calibri" w:cs="Calibri"/>
          <w:sz w:val="22"/>
          <w:szCs w:val="22"/>
          <w:lang w:val="ro-RO"/>
        </w:rPr>
        <w:t xml:space="preserve">. </w:t>
      </w:r>
    </w:p>
    <w:p w14:paraId="5D899A73" w14:textId="77777777" w:rsidR="00994D3C" w:rsidRPr="004D3844" w:rsidRDefault="00994D3C" w:rsidP="00A0140F">
      <w:pPr>
        <w:spacing w:before="120" w:after="120"/>
        <w:ind w:left="360"/>
        <w:jc w:val="both"/>
        <w:rPr>
          <w:rFonts w:ascii="Calibri" w:hAnsi="Calibri" w:cs="Calibri"/>
          <w:b/>
          <w:sz w:val="22"/>
          <w:szCs w:val="22"/>
          <w:lang w:val="ro-RO"/>
        </w:rPr>
      </w:pPr>
    </w:p>
    <w:p w14:paraId="02F7067F" w14:textId="77777777" w:rsidR="00A22C7B" w:rsidRPr="004D3844" w:rsidRDefault="00A22C7B" w:rsidP="00A0140F">
      <w:pPr>
        <w:spacing w:before="120" w:after="120"/>
        <w:jc w:val="both"/>
        <w:rPr>
          <w:rFonts w:ascii="Calibri" w:hAnsi="Calibri" w:cs="Calibri"/>
          <w:b/>
          <w:sz w:val="22"/>
          <w:szCs w:val="22"/>
          <w:lang w:val="ro-RO"/>
        </w:rPr>
      </w:pPr>
    </w:p>
    <w:p w14:paraId="59C0EC02" w14:textId="77777777" w:rsidR="00B765A8" w:rsidRPr="004D3844" w:rsidRDefault="00994D3C" w:rsidP="00A0140F">
      <w:pPr>
        <w:numPr>
          <w:ilvl w:val="0"/>
          <w:numId w:val="21"/>
        </w:numPr>
        <w:spacing w:before="120" w:after="120"/>
        <w:jc w:val="both"/>
        <w:rPr>
          <w:rFonts w:ascii="Calibri" w:hAnsi="Calibri" w:cs="Calibri"/>
          <w:b/>
          <w:sz w:val="22"/>
          <w:szCs w:val="22"/>
          <w:lang w:val="ro-RO"/>
        </w:rPr>
      </w:pPr>
      <w:r w:rsidRPr="004D3844">
        <w:rPr>
          <w:rFonts w:ascii="Calibri" w:hAnsi="Calibri" w:cs="Calibri"/>
          <w:b/>
          <w:sz w:val="22"/>
          <w:szCs w:val="22"/>
          <w:lang w:val="ro-RO"/>
        </w:rPr>
        <w:t>Principalii indicatori tehnico-economici ai investiţiei</w:t>
      </w:r>
    </w:p>
    <w:p w14:paraId="592AF992" w14:textId="77777777" w:rsidR="00453EB4" w:rsidRPr="004D3844" w:rsidRDefault="008B3E28" w:rsidP="00A0140F">
      <w:pPr>
        <w:pStyle w:val="ListParagraph"/>
        <w:spacing w:before="120" w:after="120"/>
        <w:ind w:left="357"/>
        <w:contextualSpacing w:val="0"/>
        <w:jc w:val="both"/>
        <w:rPr>
          <w:rFonts w:ascii="Calibri" w:hAnsi="Calibri" w:cs="Calibri"/>
          <w:sz w:val="22"/>
          <w:szCs w:val="22"/>
          <w:lang w:val="ro-RO"/>
        </w:rPr>
      </w:pPr>
      <w:r w:rsidRPr="004D3844">
        <w:rPr>
          <w:rFonts w:ascii="Calibri" w:hAnsi="Calibri" w:cs="Calibri"/>
          <w:sz w:val="22"/>
          <w:szCs w:val="22"/>
          <w:lang w:val="ro-RO"/>
        </w:rPr>
        <w:t>8</w:t>
      </w:r>
      <w:r w:rsidR="00453EB4" w:rsidRPr="004D3844">
        <w:rPr>
          <w:rFonts w:ascii="Calibri" w:hAnsi="Calibri" w:cs="Calibri"/>
          <w:sz w:val="22"/>
          <w:szCs w:val="22"/>
          <w:lang w:val="ro-RO"/>
        </w:rPr>
        <w:t>.1</w:t>
      </w:r>
      <w:r w:rsidR="00453EB4" w:rsidRPr="004D3844">
        <w:rPr>
          <w:rFonts w:ascii="Calibri" w:hAnsi="Calibri" w:cs="Calibri"/>
          <w:sz w:val="22"/>
          <w:szCs w:val="22"/>
          <w:lang w:val="ro-RO"/>
        </w:rPr>
        <w:tab/>
      </w:r>
      <w:r w:rsidR="00942F17" w:rsidRPr="004D3844">
        <w:rPr>
          <w:rFonts w:ascii="Calibri" w:hAnsi="Calibri" w:cs="Calibri"/>
          <w:sz w:val="22"/>
          <w:szCs w:val="22"/>
          <w:lang w:val="ro-RO"/>
        </w:rPr>
        <w:t>Valoarea totală</w:t>
      </w:r>
      <w:r w:rsidR="00FA19D8" w:rsidRPr="004D3844">
        <w:rPr>
          <w:rFonts w:ascii="Calibri" w:hAnsi="Calibri" w:cs="Calibri"/>
          <w:sz w:val="22"/>
          <w:szCs w:val="22"/>
          <w:lang w:val="ro-RO"/>
        </w:rPr>
        <w:t xml:space="preserve"> (RON)</w:t>
      </w:r>
      <w:r w:rsidR="000E56E9" w:rsidRPr="004D3844">
        <w:rPr>
          <w:rFonts w:ascii="Calibri" w:hAnsi="Calibri" w:cs="Calibri"/>
          <w:sz w:val="22"/>
          <w:szCs w:val="22"/>
          <w:lang w:val="ro-RO"/>
        </w:rPr>
        <w:t>, Valoare eligibila (RON)</w:t>
      </w:r>
    </w:p>
    <w:p w14:paraId="60B535A5" w14:textId="77777777" w:rsidR="00942F17" w:rsidRPr="004D3844" w:rsidRDefault="008B3E28" w:rsidP="00A0140F">
      <w:pPr>
        <w:pStyle w:val="ListParagraph"/>
        <w:spacing w:before="120" w:after="120"/>
        <w:ind w:left="357"/>
        <w:contextualSpacing w:val="0"/>
        <w:jc w:val="both"/>
        <w:rPr>
          <w:rFonts w:ascii="Calibri" w:hAnsi="Calibri" w:cs="Calibri"/>
          <w:sz w:val="22"/>
          <w:szCs w:val="22"/>
          <w:lang w:val="ro-RO"/>
        </w:rPr>
      </w:pPr>
      <w:r w:rsidRPr="004D3844">
        <w:rPr>
          <w:rFonts w:ascii="Calibri" w:hAnsi="Calibri" w:cs="Calibri"/>
          <w:sz w:val="22"/>
          <w:szCs w:val="22"/>
          <w:lang w:val="ro-RO"/>
        </w:rPr>
        <w:t>8</w:t>
      </w:r>
      <w:r w:rsidR="00453EB4" w:rsidRPr="004D3844">
        <w:rPr>
          <w:rFonts w:ascii="Calibri" w:hAnsi="Calibri" w:cs="Calibri"/>
          <w:sz w:val="22"/>
          <w:szCs w:val="22"/>
          <w:lang w:val="ro-RO"/>
        </w:rPr>
        <w:t>.2</w:t>
      </w:r>
      <w:r w:rsidR="00453EB4" w:rsidRPr="004D3844">
        <w:rPr>
          <w:rFonts w:ascii="Calibri" w:hAnsi="Calibri" w:cs="Calibri"/>
          <w:sz w:val="22"/>
          <w:szCs w:val="22"/>
          <w:lang w:val="ro-RO"/>
        </w:rPr>
        <w:tab/>
      </w:r>
      <w:r w:rsidR="003B31C1" w:rsidRPr="004D3844">
        <w:rPr>
          <w:rFonts w:ascii="Calibri" w:hAnsi="Calibri" w:cs="Calibri"/>
          <w:sz w:val="22"/>
          <w:szCs w:val="22"/>
          <w:lang w:val="ro-RO"/>
        </w:rPr>
        <w:t>Durata de realizare (luni)</w:t>
      </w:r>
      <w:r w:rsidR="00C918A7" w:rsidRPr="004D3844">
        <w:rPr>
          <w:rFonts w:ascii="Calibri" w:hAnsi="Calibri" w:cs="Calibri"/>
          <w:sz w:val="22"/>
          <w:szCs w:val="22"/>
          <w:lang w:val="ro-RO"/>
        </w:rPr>
        <w:t xml:space="preserve"> insotit</w:t>
      </w:r>
      <w:r w:rsidR="008875F3" w:rsidRPr="004D3844">
        <w:rPr>
          <w:rFonts w:ascii="Calibri" w:hAnsi="Calibri" w:cs="Calibri"/>
          <w:sz w:val="22"/>
          <w:szCs w:val="22"/>
          <w:lang w:val="ro-RO"/>
        </w:rPr>
        <w:t>a</w:t>
      </w:r>
      <w:r w:rsidR="00C918A7" w:rsidRPr="004D3844">
        <w:rPr>
          <w:rFonts w:ascii="Calibri" w:hAnsi="Calibri" w:cs="Calibri"/>
          <w:sz w:val="22"/>
          <w:szCs w:val="22"/>
          <w:lang w:val="ro-RO"/>
        </w:rPr>
        <w:t xml:space="preserve"> de g</w:t>
      </w:r>
      <w:r w:rsidR="00942F17" w:rsidRPr="004D3844">
        <w:rPr>
          <w:rFonts w:ascii="Calibri" w:hAnsi="Calibri" w:cs="Calibri"/>
          <w:sz w:val="22"/>
          <w:szCs w:val="22"/>
          <w:lang w:val="ro-RO"/>
        </w:rPr>
        <w:t>rafic</w:t>
      </w:r>
      <w:r w:rsidR="00C918A7" w:rsidRPr="004D3844">
        <w:rPr>
          <w:rFonts w:ascii="Calibri" w:hAnsi="Calibri" w:cs="Calibri"/>
          <w:sz w:val="22"/>
          <w:szCs w:val="22"/>
          <w:lang w:val="ro-RO"/>
        </w:rPr>
        <w:t>ul</w:t>
      </w:r>
      <w:r w:rsidR="00942F17" w:rsidRPr="004D3844">
        <w:rPr>
          <w:rFonts w:ascii="Calibri" w:hAnsi="Calibri" w:cs="Calibri"/>
          <w:sz w:val="22"/>
          <w:szCs w:val="22"/>
          <w:lang w:val="ro-RO"/>
        </w:rPr>
        <w:t xml:space="preserve"> de esalonare a investitiei exprimat valoric pe luni si activitati</w:t>
      </w:r>
    </w:p>
    <w:p w14:paraId="22D7F274" w14:textId="77777777" w:rsidR="00D22E49" w:rsidRPr="004D3844" w:rsidRDefault="00D22E49" w:rsidP="00A0140F">
      <w:pPr>
        <w:pStyle w:val="ListParagraph"/>
        <w:spacing w:before="120" w:after="120"/>
        <w:ind w:left="360"/>
        <w:jc w:val="both"/>
        <w:rPr>
          <w:rFonts w:ascii="Calibri" w:hAnsi="Calibri" w:cs="Calibri"/>
          <w:sz w:val="22"/>
          <w:szCs w:val="22"/>
          <w:lang w:val="ro-R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9"/>
        <w:gridCol w:w="1515"/>
        <w:gridCol w:w="1491"/>
        <w:gridCol w:w="1458"/>
        <w:gridCol w:w="1491"/>
        <w:gridCol w:w="1486"/>
      </w:tblGrid>
      <w:tr w:rsidR="00D22E49" w:rsidRPr="004D3844" w14:paraId="46D44140" w14:textId="77777777" w:rsidTr="00BA00D0">
        <w:tc>
          <w:tcPr>
            <w:tcW w:w="1596" w:type="dxa"/>
            <w:vAlign w:val="center"/>
          </w:tcPr>
          <w:p w14:paraId="517D1B1D" w14:textId="77777777" w:rsidR="00D22E49" w:rsidRPr="004D3844" w:rsidRDefault="00D22E49" w:rsidP="00A0140F">
            <w:pPr>
              <w:pStyle w:val="ListParagraph"/>
              <w:spacing w:before="120" w:after="120"/>
              <w:ind w:left="0"/>
              <w:jc w:val="center"/>
              <w:rPr>
                <w:rFonts w:ascii="Calibri" w:hAnsi="Calibri" w:cs="Calibri"/>
                <w:b/>
                <w:sz w:val="22"/>
                <w:szCs w:val="22"/>
                <w:lang w:val="ro-RO"/>
              </w:rPr>
            </w:pPr>
            <w:r w:rsidRPr="004D3844">
              <w:rPr>
                <w:rFonts w:ascii="Calibri" w:hAnsi="Calibri" w:cs="Calibri"/>
                <w:b/>
                <w:sz w:val="22"/>
                <w:szCs w:val="22"/>
                <w:lang w:val="ro-RO"/>
              </w:rPr>
              <w:lastRenderedPageBreak/>
              <w:t>Indicatori</w:t>
            </w:r>
          </w:p>
        </w:tc>
        <w:tc>
          <w:tcPr>
            <w:tcW w:w="1596" w:type="dxa"/>
            <w:vAlign w:val="center"/>
          </w:tcPr>
          <w:p w14:paraId="4786129C" w14:textId="77777777" w:rsidR="00D22E49" w:rsidRPr="004D3844" w:rsidRDefault="00D22E49" w:rsidP="00A0140F">
            <w:pPr>
              <w:pStyle w:val="ListParagraph"/>
              <w:spacing w:before="120" w:after="120"/>
              <w:ind w:left="0"/>
              <w:jc w:val="center"/>
              <w:rPr>
                <w:rFonts w:ascii="Calibri" w:hAnsi="Calibri" w:cs="Calibri"/>
                <w:b/>
                <w:sz w:val="22"/>
                <w:szCs w:val="22"/>
                <w:lang w:val="ro-RO"/>
              </w:rPr>
            </w:pPr>
            <w:r w:rsidRPr="004D3844">
              <w:rPr>
                <w:rFonts w:ascii="Calibri" w:hAnsi="Calibri" w:cs="Calibri"/>
                <w:b/>
                <w:sz w:val="22"/>
                <w:szCs w:val="22"/>
                <w:lang w:val="ro-RO"/>
              </w:rPr>
              <w:t>Luna 1</w:t>
            </w:r>
          </w:p>
        </w:tc>
        <w:tc>
          <w:tcPr>
            <w:tcW w:w="1596" w:type="dxa"/>
            <w:vAlign w:val="center"/>
          </w:tcPr>
          <w:p w14:paraId="7D84B3CC" w14:textId="77777777" w:rsidR="00D22E49" w:rsidRPr="004D3844" w:rsidRDefault="00D22E49" w:rsidP="00A0140F">
            <w:pPr>
              <w:pStyle w:val="ListParagraph"/>
              <w:spacing w:before="120" w:after="120"/>
              <w:ind w:left="0"/>
              <w:jc w:val="center"/>
              <w:rPr>
                <w:rFonts w:ascii="Calibri" w:hAnsi="Calibri" w:cs="Calibri"/>
                <w:b/>
                <w:sz w:val="22"/>
                <w:szCs w:val="22"/>
                <w:lang w:val="ro-RO"/>
              </w:rPr>
            </w:pPr>
            <w:r w:rsidRPr="004D3844">
              <w:rPr>
                <w:rFonts w:ascii="Calibri" w:hAnsi="Calibri" w:cs="Calibri"/>
                <w:b/>
                <w:sz w:val="22"/>
                <w:szCs w:val="22"/>
                <w:lang w:val="ro-RO"/>
              </w:rPr>
              <w:t>Luna 2</w:t>
            </w:r>
          </w:p>
        </w:tc>
        <w:tc>
          <w:tcPr>
            <w:tcW w:w="1596" w:type="dxa"/>
            <w:vAlign w:val="center"/>
          </w:tcPr>
          <w:p w14:paraId="66F2A419" w14:textId="77777777" w:rsidR="00D22E49" w:rsidRPr="004D3844" w:rsidRDefault="00D22E49" w:rsidP="00A0140F">
            <w:pPr>
              <w:pStyle w:val="ListParagraph"/>
              <w:spacing w:before="120" w:after="120"/>
              <w:ind w:left="0"/>
              <w:jc w:val="center"/>
              <w:rPr>
                <w:rFonts w:ascii="Calibri" w:hAnsi="Calibri" w:cs="Calibri"/>
                <w:b/>
                <w:sz w:val="22"/>
                <w:szCs w:val="22"/>
                <w:lang w:val="ro-RO"/>
              </w:rPr>
            </w:pPr>
            <w:r w:rsidRPr="004D3844">
              <w:rPr>
                <w:rFonts w:ascii="Calibri" w:hAnsi="Calibri" w:cs="Calibri"/>
                <w:b/>
                <w:sz w:val="22"/>
                <w:szCs w:val="22"/>
                <w:lang w:val="ro-RO"/>
              </w:rPr>
              <w:t>....</w:t>
            </w:r>
          </w:p>
        </w:tc>
        <w:tc>
          <w:tcPr>
            <w:tcW w:w="1596" w:type="dxa"/>
            <w:vAlign w:val="center"/>
          </w:tcPr>
          <w:p w14:paraId="058E5131" w14:textId="77777777" w:rsidR="00D22E49" w:rsidRPr="004D3844" w:rsidRDefault="00D22E49" w:rsidP="00A0140F">
            <w:pPr>
              <w:pStyle w:val="ListParagraph"/>
              <w:spacing w:before="120" w:after="120"/>
              <w:ind w:left="0"/>
              <w:jc w:val="center"/>
              <w:rPr>
                <w:rFonts w:ascii="Calibri" w:hAnsi="Calibri" w:cs="Calibri"/>
                <w:b/>
                <w:sz w:val="22"/>
                <w:szCs w:val="22"/>
                <w:lang w:val="ro-RO"/>
              </w:rPr>
            </w:pPr>
            <w:r w:rsidRPr="004D3844">
              <w:rPr>
                <w:rFonts w:ascii="Calibri" w:hAnsi="Calibri" w:cs="Calibri"/>
                <w:b/>
                <w:sz w:val="22"/>
                <w:szCs w:val="22"/>
                <w:lang w:val="ro-RO"/>
              </w:rPr>
              <w:t>Luna n</w:t>
            </w:r>
          </w:p>
        </w:tc>
        <w:tc>
          <w:tcPr>
            <w:tcW w:w="1596" w:type="dxa"/>
            <w:vAlign w:val="center"/>
          </w:tcPr>
          <w:p w14:paraId="3FCD6CD0" w14:textId="77777777" w:rsidR="00D22E49" w:rsidRPr="004D3844" w:rsidRDefault="00D22E49" w:rsidP="00A0140F">
            <w:pPr>
              <w:pStyle w:val="ListParagraph"/>
              <w:spacing w:before="120" w:after="120"/>
              <w:ind w:left="0"/>
              <w:jc w:val="center"/>
              <w:rPr>
                <w:rFonts w:ascii="Calibri" w:hAnsi="Calibri" w:cs="Calibri"/>
                <w:b/>
                <w:sz w:val="22"/>
                <w:szCs w:val="22"/>
                <w:lang w:val="ro-RO"/>
              </w:rPr>
            </w:pPr>
            <w:r w:rsidRPr="004D3844">
              <w:rPr>
                <w:rFonts w:ascii="Calibri" w:hAnsi="Calibri" w:cs="Calibri"/>
                <w:b/>
                <w:sz w:val="22"/>
                <w:szCs w:val="22"/>
                <w:lang w:val="ro-RO"/>
              </w:rPr>
              <w:t>Total</w:t>
            </w:r>
          </w:p>
        </w:tc>
      </w:tr>
      <w:tr w:rsidR="00D22E49" w:rsidRPr="004D3844" w14:paraId="45E8FA02" w14:textId="77777777" w:rsidTr="00BA00D0">
        <w:tc>
          <w:tcPr>
            <w:tcW w:w="1596" w:type="dxa"/>
            <w:vAlign w:val="center"/>
          </w:tcPr>
          <w:p w14:paraId="57D81E59"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Activitatea 1</w:t>
            </w:r>
          </w:p>
        </w:tc>
        <w:tc>
          <w:tcPr>
            <w:tcW w:w="1596" w:type="dxa"/>
            <w:vAlign w:val="center"/>
          </w:tcPr>
          <w:p w14:paraId="19111DF7"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Valoare</w:t>
            </w:r>
          </w:p>
        </w:tc>
        <w:tc>
          <w:tcPr>
            <w:tcW w:w="1596" w:type="dxa"/>
            <w:vAlign w:val="center"/>
          </w:tcPr>
          <w:p w14:paraId="40B75A35"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550C760C"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5A199F8C"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240A9AFF"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r>
      <w:tr w:rsidR="00D22E49" w:rsidRPr="004D3844" w14:paraId="22E5CA1C" w14:textId="77777777" w:rsidTr="00BA00D0">
        <w:tc>
          <w:tcPr>
            <w:tcW w:w="1596" w:type="dxa"/>
            <w:vAlign w:val="center"/>
          </w:tcPr>
          <w:p w14:paraId="15CC029C"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Activitatea 2</w:t>
            </w:r>
          </w:p>
        </w:tc>
        <w:tc>
          <w:tcPr>
            <w:tcW w:w="1596" w:type="dxa"/>
            <w:vAlign w:val="center"/>
          </w:tcPr>
          <w:p w14:paraId="4E8CD304"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0B883113"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02CF599B"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67AD4F85"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7ED094B4"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r>
      <w:tr w:rsidR="00D22E49" w:rsidRPr="004D3844" w14:paraId="2DADF158" w14:textId="77777777" w:rsidTr="00BA00D0">
        <w:tc>
          <w:tcPr>
            <w:tcW w:w="1596" w:type="dxa"/>
            <w:vAlign w:val="center"/>
          </w:tcPr>
          <w:p w14:paraId="64874C71"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w:t>
            </w:r>
          </w:p>
        </w:tc>
        <w:tc>
          <w:tcPr>
            <w:tcW w:w="1596" w:type="dxa"/>
            <w:vAlign w:val="center"/>
          </w:tcPr>
          <w:p w14:paraId="358C74B3"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6865D536"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25B15ED2"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208F6ED7"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399BEBB2"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r>
      <w:tr w:rsidR="00D22E49" w:rsidRPr="004D3844" w14:paraId="0033A0D8" w14:textId="77777777" w:rsidTr="00BA00D0">
        <w:tc>
          <w:tcPr>
            <w:tcW w:w="1596" w:type="dxa"/>
            <w:vAlign w:val="center"/>
          </w:tcPr>
          <w:p w14:paraId="0510831B"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Activitatea n</w:t>
            </w:r>
          </w:p>
        </w:tc>
        <w:tc>
          <w:tcPr>
            <w:tcW w:w="1596" w:type="dxa"/>
            <w:vAlign w:val="center"/>
          </w:tcPr>
          <w:p w14:paraId="658256E2"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544BFF28"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02888052"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49AF74A6"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6B1ADA3F"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r>
      <w:tr w:rsidR="00D22E49" w:rsidRPr="004D3844" w14:paraId="13E113CD" w14:textId="77777777" w:rsidTr="00BA00D0">
        <w:tc>
          <w:tcPr>
            <w:tcW w:w="1596" w:type="dxa"/>
            <w:vAlign w:val="center"/>
          </w:tcPr>
          <w:p w14:paraId="57AE3EFB"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Total</w:t>
            </w:r>
          </w:p>
        </w:tc>
        <w:tc>
          <w:tcPr>
            <w:tcW w:w="1596" w:type="dxa"/>
            <w:vAlign w:val="center"/>
          </w:tcPr>
          <w:p w14:paraId="52B30C15"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Suma</w:t>
            </w:r>
          </w:p>
          <w:p w14:paraId="39E3753E"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(luna 1)</w:t>
            </w:r>
          </w:p>
        </w:tc>
        <w:tc>
          <w:tcPr>
            <w:tcW w:w="1596" w:type="dxa"/>
            <w:vAlign w:val="center"/>
          </w:tcPr>
          <w:p w14:paraId="6615AFC7"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Suma</w:t>
            </w:r>
          </w:p>
          <w:p w14:paraId="6905407B"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(luna 1)</w:t>
            </w:r>
          </w:p>
        </w:tc>
        <w:tc>
          <w:tcPr>
            <w:tcW w:w="1596" w:type="dxa"/>
            <w:vAlign w:val="center"/>
          </w:tcPr>
          <w:p w14:paraId="09878AB3" w14:textId="77777777" w:rsidR="00D22E49" w:rsidRPr="004D3844" w:rsidRDefault="00D22E49" w:rsidP="00A0140F">
            <w:pPr>
              <w:pStyle w:val="ListParagraph"/>
              <w:spacing w:before="120" w:after="120"/>
              <w:ind w:left="0"/>
              <w:jc w:val="both"/>
              <w:rPr>
                <w:rFonts w:ascii="Calibri" w:hAnsi="Calibri" w:cs="Calibri"/>
                <w:b/>
                <w:sz w:val="22"/>
                <w:szCs w:val="22"/>
                <w:lang w:val="ro-RO"/>
              </w:rPr>
            </w:pPr>
          </w:p>
        </w:tc>
        <w:tc>
          <w:tcPr>
            <w:tcW w:w="1596" w:type="dxa"/>
            <w:vAlign w:val="center"/>
          </w:tcPr>
          <w:p w14:paraId="2FE0AA9A"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Suma</w:t>
            </w:r>
          </w:p>
          <w:p w14:paraId="58FDAAEA"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(luna 1)</w:t>
            </w:r>
          </w:p>
        </w:tc>
        <w:tc>
          <w:tcPr>
            <w:tcW w:w="1596" w:type="dxa"/>
            <w:vAlign w:val="center"/>
          </w:tcPr>
          <w:p w14:paraId="1692AC1A" w14:textId="77777777" w:rsidR="00D22E49" w:rsidRPr="004D3844" w:rsidRDefault="00D22E49" w:rsidP="00A0140F">
            <w:pPr>
              <w:pStyle w:val="ListParagraph"/>
              <w:spacing w:before="120" w:after="120"/>
              <w:ind w:left="0"/>
              <w:jc w:val="both"/>
              <w:rPr>
                <w:rFonts w:ascii="Calibri" w:hAnsi="Calibri" w:cs="Calibri"/>
                <w:b/>
                <w:sz w:val="22"/>
                <w:szCs w:val="22"/>
                <w:lang w:val="ro-RO"/>
              </w:rPr>
            </w:pPr>
            <w:r w:rsidRPr="004D3844">
              <w:rPr>
                <w:rFonts w:ascii="Calibri" w:hAnsi="Calibri" w:cs="Calibri"/>
                <w:b/>
                <w:sz w:val="22"/>
                <w:szCs w:val="22"/>
                <w:lang w:val="ro-RO"/>
              </w:rPr>
              <w:t>.......</w:t>
            </w:r>
          </w:p>
        </w:tc>
      </w:tr>
    </w:tbl>
    <w:p w14:paraId="3CC15559" w14:textId="77777777" w:rsidR="00D22E49" w:rsidRPr="004D3844" w:rsidRDefault="00D22E49" w:rsidP="00A0140F">
      <w:pPr>
        <w:pStyle w:val="ListParagraph"/>
        <w:spacing w:before="120" w:after="120"/>
        <w:ind w:left="360"/>
        <w:jc w:val="both"/>
        <w:rPr>
          <w:rFonts w:ascii="Calibri" w:hAnsi="Calibri" w:cs="Calibri"/>
          <w:sz w:val="22"/>
          <w:szCs w:val="22"/>
          <w:lang w:val="ro-RO"/>
        </w:rPr>
      </w:pPr>
    </w:p>
    <w:p w14:paraId="5FF401CF" w14:textId="77777777" w:rsidR="00942F17" w:rsidRPr="004D3844" w:rsidRDefault="008B3E28" w:rsidP="00A0140F">
      <w:pPr>
        <w:pStyle w:val="ListParagraph"/>
        <w:spacing w:before="120" w:after="120"/>
        <w:ind w:left="360"/>
        <w:jc w:val="both"/>
        <w:rPr>
          <w:rFonts w:ascii="Calibri" w:hAnsi="Calibri" w:cs="Calibri"/>
          <w:sz w:val="22"/>
          <w:szCs w:val="22"/>
          <w:lang w:val="ro-RO"/>
        </w:rPr>
      </w:pPr>
      <w:r w:rsidRPr="004D3844">
        <w:rPr>
          <w:rFonts w:ascii="Calibri" w:hAnsi="Calibri" w:cs="Calibri"/>
          <w:sz w:val="22"/>
          <w:szCs w:val="22"/>
          <w:lang w:val="ro-RO"/>
        </w:rPr>
        <w:t>8</w:t>
      </w:r>
      <w:r w:rsidR="008875F3" w:rsidRPr="004D3844">
        <w:rPr>
          <w:rFonts w:ascii="Calibri" w:hAnsi="Calibri" w:cs="Calibri"/>
          <w:sz w:val="22"/>
          <w:szCs w:val="22"/>
          <w:lang w:val="ro-RO"/>
        </w:rPr>
        <w:t>.3</w:t>
      </w:r>
      <w:r w:rsidR="00453EB4" w:rsidRPr="004D3844">
        <w:rPr>
          <w:rFonts w:ascii="Calibri" w:hAnsi="Calibri" w:cs="Calibri"/>
          <w:sz w:val="22"/>
          <w:szCs w:val="22"/>
          <w:lang w:val="ro-RO"/>
        </w:rPr>
        <w:tab/>
      </w:r>
      <w:r w:rsidR="009D422A" w:rsidRPr="004D3844">
        <w:rPr>
          <w:rFonts w:ascii="Calibri" w:hAnsi="Calibri" w:cs="Calibri"/>
          <w:sz w:val="22"/>
          <w:szCs w:val="22"/>
          <w:lang w:val="ro-RO"/>
        </w:rPr>
        <w:t>Capacităţi de productie rezultate ca urmare a investitie (în unităţi fizice)</w:t>
      </w:r>
    </w:p>
    <w:p w14:paraId="2EF6512B" w14:textId="77777777" w:rsidR="009D422A" w:rsidRPr="004D3844" w:rsidRDefault="009D422A" w:rsidP="00A0140F">
      <w:pPr>
        <w:pStyle w:val="ListParagraph"/>
        <w:spacing w:before="120" w:after="120"/>
        <w:ind w:left="360"/>
        <w:rPr>
          <w:rFonts w:ascii="Calibri" w:hAnsi="Calibri" w:cs="Calibri"/>
          <w:sz w:val="22"/>
          <w:szCs w:val="22"/>
          <w:lang w:val="ro-RO"/>
        </w:rPr>
      </w:pPr>
    </w:p>
    <w:p w14:paraId="3A94B8D6" w14:textId="77777777" w:rsidR="00F45754" w:rsidRPr="004D3844" w:rsidRDefault="00F45754" w:rsidP="00A0140F">
      <w:pPr>
        <w:pStyle w:val="ListParagraph"/>
        <w:spacing w:before="120" w:after="120"/>
        <w:ind w:left="360"/>
        <w:rPr>
          <w:rFonts w:ascii="Calibri" w:hAnsi="Calibri" w:cs="Calibri"/>
          <w:sz w:val="22"/>
          <w:szCs w:val="22"/>
          <w:lang w:val="ro-RO"/>
        </w:rPr>
      </w:pPr>
    </w:p>
    <w:p w14:paraId="7683B7E4" w14:textId="77777777" w:rsidR="00C72A16" w:rsidRPr="004B6CC0" w:rsidRDefault="00F10BA1" w:rsidP="00A0140F">
      <w:pPr>
        <w:numPr>
          <w:ilvl w:val="0"/>
          <w:numId w:val="21"/>
        </w:numPr>
        <w:spacing w:before="120" w:after="120"/>
        <w:jc w:val="both"/>
        <w:rPr>
          <w:rFonts w:ascii="Calibri" w:hAnsi="Calibri" w:cs="Calibri"/>
          <w:b/>
          <w:sz w:val="22"/>
          <w:szCs w:val="22"/>
          <w:lang w:val="ro-RO"/>
        </w:rPr>
      </w:pPr>
      <w:r w:rsidRPr="004D3844">
        <w:rPr>
          <w:rFonts w:ascii="Calibri" w:hAnsi="Calibri" w:cs="Calibri"/>
          <w:b/>
          <w:sz w:val="22"/>
          <w:szCs w:val="22"/>
          <w:lang w:val="ro-RO"/>
        </w:rPr>
        <w:t>Proiectii financiare si indicatori financiari (Anexele B pentru persoanele juridice si Anexele C pentru persoanele fizice autorizate, asociatiile familiale, persoane fizice,</w:t>
      </w:r>
      <w:r w:rsidRPr="004D3844">
        <w:rPr>
          <w:rFonts w:ascii="Calibri" w:hAnsi="Calibri" w:cs="Calibri"/>
          <w:color w:val="000000"/>
          <w:sz w:val="22"/>
          <w:szCs w:val="22"/>
          <w:lang w:val="ro-RO" w:bidi="en-US"/>
        </w:rPr>
        <w:t xml:space="preserve"> </w:t>
      </w:r>
      <w:r w:rsidRPr="004D3844">
        <w:rPr>
          <w:rFonts w:ascii="Calibri" w:hAnsi="Calibri" w:cs="Calibri"/>
          <w:b/>
          <w:sz w:val="22"/>
          <w:szCs w:val="22"/>
          <w:lang w:val="ro-RO"/>
        </w:rPr>
        <w:t>intreprinderile individuale, intreprinderile familiale</w:t>
      </w:r>
      <w:r w:rsidRPr="004B6CC0">
        <w:rPr>
          <w:rFonts w:ascii="Calibri" w:hAnsi="Calibri" w:cs="Calibri"/>
          <w:b/>
          <w:sz w:val="22"/>
          <w:szCs w:val="22"/>
          <w:lang w:val="ro-RO"/>
        </w:rPr>
        <w:t>) pentru demonstrarea criteriului de eligibilitate vizand viabilitatea investitiei</w:t>
      </w:r>
    </w:p>
    <w:p w14:paraId="363290FA" w14:textId="77777777" w:rsidR="00BA4E9E" w:rsidRPr="00940D80" w:rsidRDefault="00BA4E9E" w:rsidP="00A0140F">
      <w:pPr>
        <w:spacing w:before="120" w:after="120"/>
        <w:jc w:val="both"/>
        <w:rPr>
          <w:rFonts w:ascii="Calibri" w:hAnsi="Calibri" w:cs="Calibri"/>
          <w:b/>
          <w:sz w:val="22"/>
          <w:szCs w:val="22"/>
          <w:lang w:val="ro-RO"/>
        </w:rPr>
      </w:pPr>
    </w:p>
    <w:p w14:paraId="4CF09711" w14:textId="77777777" w:rsidR="006A6F63" w:rsidRPr="004B6CC0" w:rsidRDefault="006A6F63" w:rsidP="00A0140F">
      <w:pPr>
        <w:spacing w:before="120" w:after="120"/>
        <w:jc w:val="both"/>
        <w:rPr>
          <w:rFonts w:ascii="Calibri" w:hAnsi="Calibri" w:cs="Calibri"/>
          <w:b/>
          <w:sz w:val="22"/>
          <w:szCs w:val="22"/>
          <w:lang w:val="ro-RO"/>
        </w:rPr>
      </w:pPr>
      <w:r w:rsidRPr="00940D80">
        <w:rPr>
          <w:rFonts w:ascii="Calibri" w:hAnsi="Calibri" w:cs="Calibri"/>
          <w:b/>
          <w:sz w:val="22"/>
          <w:szCs w:val="22"/>
          <w:lang w:val="ro-RO"/>
        </w:rPr>
        <w:t>Proiectii financiare persoane juridice (Anexe B)</w:t>
      </w:r>
    </w:p>
    <w:p w14:paraId="44E0559F" w14:textId="77777777" w:rsidR="006A6F63" w:rsidRPr="004B6CC0" w:rsidRDefault="006A6F63" w:rsidP="00A0140F">
      <w:pPr>
        <w:spacing w:before="120" w:after="120"/>
        <w:ind w:left="360"/>
        <w:jc w:val="both"/>
        <w:rPr>
          <w:rFonts w:ascii="Calibri" w:hAnsi="Calibri" w:cs="Calibri"/>
          <w:b/>
          <w:sz w:val="22"/>
          <w:szCs w:val="22"/>
          <w:lang w:val="ro-RO"/>
        </w:rPr>
      </w:pPr>
    </w:p>
    <w:p w14:paraId="6D41848F" w14:textId="77777777" w:rsidR="00B03B3C" w:rsidRPr="00940D80" w:rsidRDefault="00B03B3C" w:rsidP="00A0140F">
      <w:pPr>
        <w:numPr>
          <w:ilvl w:val="1"/>
          <w:numId w:val="21"/>
        </w:numPr>
        <w:spacing w:before="120" w:after="120"/>
        <w:jc w:val="both"/>
        <w:rPr>
          <w:rFonts w:ascii="Calibri" w:hAnsi="Calibri" w:cs="Calibri"/>
          <w:b/>
          <w:sz w:val="22"/>
          <w:szCs w:val="22"/>
          <w:lang w:val="ro-RO"/>
        </w:rPr>
      </w:pPr>
      <w:r w:rsidRPr="00940D80">
        <w:rPr>
          <w:rFonts w:ascii="Calibri" w:hAnsi="Calibri" w:cs="Calibri"/>
          <w:b/>
          <w:sz w:val="22"/>
          <w:szCs w:val="22"/>
          <w:lang w:val="ro-RO"/>
        </w:rPr>
        <w:t xml:space="preserve"> </w:t>
      </w:r>
      <w:r w:rsidR="00314CAD" w:rsidRPr="00940D80">
        <w:rPr>
          <w:rFonts w:ascii="Calibri" w:hAnsi="Calibri" w:cs="Calibri"/>
          <w:b/>
          <w:sz w:val="22"/>
          <w:szCs w:val="22"/>
          <w:lang w:val="ro-RO"/>
        </w:rPr>
        <w:t xml:space="preserve">Prognoza veniturilor </w:t>
      </w:r>
    </w:p>
    <w:p w14:paraId="05874CF3" w14:textId="77777777" w:rsidR="00B03B3C" w:rsidRPr="00940D80" w:rsidRDefault="00314CAD" w:rsidP="00A0140F">
      <w:pPr>
        <w:numPr>
          <w:ilvl w:val="1"/>
          <w:numId w:val="21"/>
        </w:numPr>
        <w:spacing w:before="120" w:after="120"/>
        <w:jc w:val="both"/>
        <w:rPr>
          <w:rFonts w:ascii="Calibri" w:hAnsi="Calibri" w:cs="Calibri"/>
          <w:b/>
          <w:sz w:val="22"/>
          <w:szCs w:val="22"/>
          <w:lang w:val="ro-RO"/>
        </w:rPr>
      </w:pPr>
      <w:r w:rsidRPr="00940D80">
        <w:rPr>
          <w:rFonts w:ascii="Calibri" w:hAnsi="Calibri" w:cs="Calibri"/>
          <w:b/>
          <w:sz w:val="22"/>
          <w:szCs w:val="22"/>
          <w:lang w:val="ro-RO"/>
        </w:rPr>
        <w:t>Prognoza cheltuielilor</w:t>
      </w:r>
    </w:p>
    <w:p w14:paraId="329FC871" w14:textId="77777777" w:rsidR="00B03B3C" w:rsidRPr="00940D80" w:rsidRDefault="00314CAD" w:rsidP="00A0140F">
      <w:pPr>
        <w:numPr>
          <w:ilvl w:val="1"/>
          <w:numId w:val="21"/>
        </w:numPr>
        <w:spacing w:before="120" w:after="120"/>
        <w:jc w:val="both"/>
        <w:rPr>
          <w:rFonts w:ascii="Calibri" w:hAnsi="Calibri" w:cs="Calibri"/>
          <w:b/>
          <w:sz w:val="22"/>
          <w:szCs w:val="22"/>
          <w:lang w:val="ro-RO"/>
        </w:rPr>
      </w:pPr>
      <w:r w:rsidRPr="00940D80">
        <w:rPr>
          <w:rFonts w:ascii="Calibri" w:hAnsi="Calibri" w:cs="Calibri"/>
          <w:b/>
          <w:sz w:val="22"/>
          <w:szCs w:val="22"/>
          <w:lang w:val="ro-RO"/>
        </w:rPr>
        <w:t>Proiec</w:t>
      </w:r>
      <w:r w:rsidR="00290300">
        <w:rPr>
          <w:rFonts w:ascii="Calibri" w:hAnsi="Calibri" w:cs="Calibri"/>
          <w:b/>
          <w:sz w:val="22"/>
          <w:szCs w:val="22"/>
          <w:lang w:val="ro-RO"/>
        </w:rPr>
        <w:t>ţ</w:t>
      </w:r>
      <w:r w:rsidRPr="00940D80">
        <w:rPr>
          <w:rFonts w:ascii="Calibri" w:hAnsi="Calibri" w:cs="Calibri"/>
          <w:b/>
          <w:sz w:val="22"/>
          <w:szCs w:val="22"/>
          <w:lang w:val="ro-RO"/>
        </w:rPr>
        <w:t>ia contului de profit si pierdere</w:t>
      </w:r>
    </w:p>
    <w:p w14:paraId="36D95970" w14:textId="77777777" w:rsidR="00B03B3C" w:rsidRPr="00290300" w:rsidRDefault="00CE4EF7" w:rsidP="00A0140F">
      <w:pPr>
        <w:numPr>
          <w:ilvl w:val="1"/>
          <w:numId w:val="21"/>
        </w:numPr>
        <w:spacing w:before="120" w:after="120"/>
        <w:jc w:val="both"/>
        <w:rPr>
          <w:rFonts w:ascii="Calibri" w:hAnsi="Calibri" w:cs="Calibri"/>
          <w:b/>
          <w:sz w:val="22"/>
          <w:szCs w:val="22"/>
          <w:lang w:val="ro-RO"/>
        </w:rPr>
      </w:pPr>
      <w:r w:rsidRPr="00290300">
        <w:rPr>
          <w:rFonts w:ascii="Calibri" w:hAnsi="Calibri" w:cs="Calibri"/>
          <w:b/>
          <w:sz w:val="22"/>
          <w:szCs w:val="22"/>
          <w:lang w:val="ro-RO"/>
        </w:rPr>
        <w:t>Bilant sintetic previzionat</w:t>
      </w:r>
      <w:r w:rsidR="00314CAD" w:rsidRPr="00290300">
        <w:rPr>
          <w:rFonts w:ascii="Calibri" w:hAnsi="Calibri" w:cs="Calibri"/>
          <w:b/>
          <w:sz w:val="22"/>
          <w:szCs w:val="22"/>
          <w:lang w:val="ro-RO"/>
        </w:rPr>
        <w:t xml:space="preserve"> </w:t>
      </w:r>
    </w:p>
    <w:p w14:paraId="4B48F4FB" w14:textId="77777777" w:rsidR="00B03B3C" w:rsidRPr="004D3844" w:rsidRDefault="00CE4EF7" w:rsidP="00A0140F">
      <w:pPr>
        <w:numPr>
          <w:ilvl w:val="1"/>
          <w:numId w:val="21"/>
        </w:numPr>
        <w:spacing w:before="120" w:after="120"/>
        <w:jc w:val="both"/>
        <w:rPr>
          <w:rFonts w:ascii="Calibri" w:hAnsi="Calibri" w:cs="Calibri"/>
          <w:b/>
          <w:sz w:val="22"/>
          <w:szCs w:val="22"/>
          <w:lang w:val="ro-RO"/>
        </w:rPr>
      </w:pPr>
      <w:r w:rsidRPr="004D3844">
        <w:rPr>
          <w:rFonts w:ascii="Calibri" w:hAnsi="Calibri" w:cs="Calibri"/>
          <w:b/>
          <w:sz w:val="22"/>
          <w:szCs w:val="22"/>
          <w:lang w:val="ro-RO"/>
        </w:rPr>
        <w:t>Flux de numerar</w:t>
      </w:r>
      <w:r w:rsidR="00310EB6" w:rsidRPr="004D3844">
        <w:rPr>
          <w:rFonts w:ascii="Calibri" w:hAnsi="Calibri" w:cs="Calibri"/>
          <w:b/>
          <w:sz w:val="22"/>
          <w:szCs w:val="22"/>
          <w:lang w:val="ro-RO"/>
        </w:rPr>
        <w:t xml:space="preserve"> </w:t>
      </w:r>
    </w:p>
    <w:p w14:paraId="48EB0C1D" w14:textId="77777777" w:rsidR="00314CAD" w:rsidRPr="004D3844" w:rsidRDefault="00314CAD" w:rsidP="00A0140F">
      <w:pPr>
        <w:numPr>
          <w:ilvl w:val="1"/>
          <w:numId w:val="21"/>
        </w:numPr>
        <w:spacing w:before="120" w:after="120"/>
        <w:jc w:val="both"/>
        <w:rPr>
          <w:rFonts w:ascii="Calibri" w:hAnsi="Calibri" w:cs="Calibri"/>
          <w:b/>
          <w:sz w:val="22"/>
          <w:szCs w:val="22"/>
          <w:lang w:val="ro-RO"/>
        </w:rPr>
      </w:pPr>
      <w:r w:rsidRPr="004D3844">
        <w:rPr>
          <w:rFonts w:ascii="Calibri" w:hAnsi="Calibri" w:cs="Calibri"/>
          <w:b/>
          <w:sz w:val="22"/>
          <w:szCs w:val="22"/>
          <w:lang w:val="ro-RO"/>
        </w:rPr>
        <w:t xml:space="preserve">Indicatori financiari </w:t>
      </w:r>
    </w:p>
    <w:p w14:paraId="7C3C8096" w14:textId="77777777" w:rsidR="00314CAD" w:rsidRPr="004D3844" w:rsidRDefault="00314CAD" w:rsidP="00A0140F">
      <w:pPr>
        <w:spacing w:before="120" w:after="120"/>
        <w:jc w:val="both"/>
        <w:rPr>
          <w:rFonts w:ascii="Calibri" w:hAnsi="Calibri" w:cs="Calibri"/>
          <w:b/>
          <w:sz w:val="22"/>
          <w:szCs w:val="22"/>
          <w:lang w:val="ro-RO"/>
        </w:rPr>
      </w:pPr>
    </w:p>
    <w:p w14:paraId="381DE258" w14:textId="77777777" w:rsidR="00DA2133" w:rsidRPr="004D3844" w:rsidRDefault="00DA2133" w:rsidP="00A0140F">
      <w:pPr>
        <w:spacing w:before="120" w:after="120"/>
        <w:jc w:val="both"/>
        <w:rPr>
          <w:rFonts w:ascii="Calibri" w:hAnsi="Calibri" w:cs="Calibri"/>
          <w:b/>
          <w:sz w:val="22"/>
          <w:szCs w:val="22"/>
          <w:lang w:val="ro-RO"/>
        </w:rPr>
      </w:pPr>
    </w:p>
    <w:p w14:paraId="6D811A84" w14:textId="77777777" w:rsidR="00DA2133" w:rsidRPr="004B6CC0" w:rsidRDefault="00DA2133" w:rsidP="00A0140F">
      <w:pPr>
        <w:spacing w:before="120" w:after="120"/>
        <w:jc w:val="both"/>
        <w:rPr>
          <w:rFonts w:ascii="Calibri" w:hAnsi="Calibri" w:cs="Calibri"/>
          <w:b/>
          <w:bCs/>
          <w:sz w:val="22"/>
          <w:szCs w:val="22"/>
          <w:lang w:val="ro-RO"/>
        </w:rPr>
      </w:pPr>
      <w:r w:rsidRPr="004D3844">
        <w:rPr>
          <w:rFonts w:ascii="Calibri" w:hAnsi="Calibri" w:cs="Calibri"/>
          <w:b/>
          <w:bCs/>
          <w:sz w:val="22"/>
          <w:szCs w:val="22"/>
          <w:lang w:val="ro-RO"/>
        </w:rPr>
        <w:t>ATENTIE: Sheeturile „Prognoza veniturilor”- Anexa B1, „Prognoza cheltuielilor” - Anexa B2, „CPP”- Anexa B3 , „Bilant” - Anexa B4, „FN An 1-5” - Anexa B8, „Indicatori”- Anexa B9, cuprind prognoze pe o perioada de cinci ani de la darea in explotare a investitiei din proiect, respectiv de la finalizarea investitiei . Sheeturile „FN An 1I”- Anexa B5, „FN An 2I” - Anexa B6, „FN An 3I” - Anexa B7 se refera la perioada de implementare a proiectului (de maxim trei ani).</w:t>
      </w:r>
    </w:p>
    <w:p w14:paraId="0CE31DE9" w14:textId="77777777" w:rsidR="00DA2133" w:rsidRPr="004B6CC0" w:rsidRDefault="00DA2133" w:rsidP="00A0140F">
      <w:pPr>
        <w:spacing w:before="120" w:after="120"/>
        <w:jc w:val="both"/>
        <w:rPr>
          <w:rFonts w:ascii="Calibri" w:hAnsi="Calibri" w:cs="Calibri"/>
          <w:b/>
          <w:sz w:val="22"/>
          <w:szCs w:val="22"/>
          <w:lang w:val="ro-RO"/>
        </w:rPr>
      </w:pPr>
    </w:p>
    <w:p w14:paraId="7FFF331B" w14:textId="77777777" w:rsidR="00DA2133" w:rsidRPr="004B6CC0" w:rsidRDefault="00DA2133" w:rsidP="00A0140F">
      <w:pPr>
        <w:spacing w:before="120" w:after="120"/>
        <w:jc w:val="both"/>
        <w:rPr>
          <w:rFonts w:ascii="Calibri" w:hAnsi="Calibri" w:cs="Calibri"/>
          <w:b/>
          <w:sz w:val="22"/>
          <w:szCs w:val="22"/>
          <w:lang w:val="ro-RO"/>
        </w:rPr>
      </w:pPr>
    </w:p>
    <w:p w14:paraId="7C588D3D" w14:textId="77777777" w:rsidR="00222287" w:rsidRPr="00940D80" w:rsidRDefault="00F10BA1" w:rsidP="00A0140F">
      <w:pPr>
        <w:spacing w:before="120" w:after="120"/>
        <w:jc w:val="both"/>
        <w:rPr>
          <w:rFonts w:ascii="Calibri" w:hAnsi="Calibri" w:cs="Calibri"/>
          <w:b/>
          <w:sz w:val="22"/>
          <w:szCs w:val="22"/>
          <w:lang w:val="ro-RO"/>
        </w:rPr>
      </w:pPr>
      <w:r w:rsidRPr="00940D80">
        <w:rPr>
          <w:rFonts w:ascii="Calibri" w:hAnsi="Calibri" w:cs="Calibri"/>
          <w:b/>
          <w:sz w:val="22"/>
          <w:szCs w:val="22"/>
          <w:lang w:val="ro-RO"/>
        </w:rPr>
        <w:t>Proiectii financiare persoanele fizice autorizate, asociatiile familiale, persoane fizice, intreprinderile individuale, intreprinderile familiale</w:t>
      </w:r>
      <w:r w:rsidR="001E4CEE" w:rsidRPr="00940D80">
        <w:rPr>
          <w:rFonts w:ascii="Calibri" w:hAnsi="Calibri" w:cs="Calibri"/>
          <w:b/>
          <w:sz w:val="22"/>
          <w:szCs w:val="22"/>
          <w:lang w:val="ro-RO"/>
        </w:rPr>
        <w:t xml:space="preserve"> </w:t>
      </w:r>
      <w:r w:rsidRPr="00940D80">
        <w:rPr>
          <w:rFonts w:ascii="Calibri" w:hAnsi="Calibri" w:cs="Calibri"/>
          <w:b/>
          <w:sz w:val="22"/>
          <w:szCs w:val="22"/>
          <w:lang w:val="ro-RO"/>
        </w:rPr>
        <w:t>(Anexe C)</w:t>
      </w:r>
    </w:p>
    <w:p w14:paraId="6C2F55DE" w14:textId="77777777" w:rsidR="00F10BA1" w:rsidRPr="00940D80" w:rsidRDefault="00F10BA1" w:rsidP="00A0140F">
      <w:pPr>
        <w:spacing w:before="120" w:after="120"/>
        <w:jc w:val="both"/>
        <w:rPr>
          <w:rFonts w:ascii="Calibri" w:hAnsi="Calibri" w:cs="Calibri"/>
          <w:b/>
          <w:sz w:val="22"/>
          <w:szCs w:val="22"/>
          <w:lang w:val="ro-RO"/>
        </w:rPr>
      </w:pPr>
    </w:p>
    <w:p w14:paraId="6EFE1776" w14:textId="77777777" w:rsidR="00222287" w:rsidRPr="00940D80" w:rsidRDefault="00B03B3C" w:rsidP="00A0140F">
      <w:pPr>
        <w:tabs>
          <w:tab w:val="left" w:pos="360"/>
        </w:tabs>
        <w:spacing w:before="120" w:after="120"/>
        <w:ind w:firstLine="360"/>
        <w:jc w:val="both"/>
        <w:rPr>
          <w:rFonts w:ascii="Calibri" w:hAnsi="Calibri" w:cs="Calibri"/>
          <w:b/>
          <w:sz w:val="22"/>
          <w:szCs w:val="22"/>
          <w:lang w:val="ro-RO"/>
        </w:rPr>
      </w:pPr>
      <w:r w:rsidRPr="00940D80">
        <w:rPr>
          <w:rFonts w:ascii="Calibri" w:hAnsi="Calibri" w:cs="Calibri"/>
          <w:b/>
          <w:sz w:val="22"/>
          <w:szCs w:val="22"/>
          <w:lang w:val="ro-RO"/>
        </w:rPr>
        <w:t>9</w:t>
      </w:r>
      <w:r w:rsidR="00AE6220" w:rsidRPr="00940D80">
        <w:rPr>
          <w:rFonts w:ascii="Calibri" w:hAnsi="Calibri" w:cs="Calibri"/>
          <w:b/>
          <w:sz w:val="22"/>
          <w:szCs w:val="22"/>
          <w:lang w:val="ro-RO"/>
        </w:rPr>
        <w:t>.7</w:t>
      </w:r>
      <w:r w:rsidR="00222287" w:rsidRPr="00940D80">
        <w:rPr>
          <w:rFonts w:ascii="Calibri" w:hAnsi="Calibri" w:cs="Calibri"/>
          <w:b/>
          <w:sz w:val="22"/>
          <w:szCs w:val="22"/>
          <w:lang w:val="ro-RO"/>
        </w:rPr>
        <w:t xml:space="preserve">  Prognoza incas</w:t>
      </w:r>
      <w:r w:rsidR="00290300">
        <w:rPr>
          <w:rFonts w:ascii="Calibri" w:hAnsi="Calibri" w:cs="Calibri"/>
          <w:b/>
          <w:sz w:val="22"/>
          <w:szCs w:val="22"/>
          <w:lang w:val="ro-RO"/>
        </w:rPr>
        <w:t>ă</w:t>
      </w:r>
      <w:r w:rsidR="00222287" w:rsidRPr="00940D80">
        <w:rPr>
          <w:rFonts w:ascii="Calibri" w:hAnsi="Calibri" w:cs="Calibri"/>
          <w:b/>
          <w:sz w:val="22"/>
          <w:szCs w:val="22"/>
          <w:lang w:val="ro-RO"/>
        </w:rPr>
        <w:t xml:space="preserve">rilor </w:t>
      </w:r>
      <w:r w:rsidR="00290300">
        <w:rPr>
          <w:rFonts w:ascii="Calibri" w:hAnsi="Calibri" w:cs="Calibri"/>
          <w:b/>
          <w:sz w:val="22"/>
          <w:szCs w:val="22"/>
          <w:lang w:val="ro-RO"/>
        </w:rPr>
        <w:t>ş</w:t>
      </w:r>
      <w:r w:rsidR="00222287" w:rsidRPr="00940D80">
        <w:rPr>
          <w:rFonts w:ascii="Calibri" w:hAnsi="Calibri" w:cs="Calibri"/>
          <w:b/>
          <w:sz w:val="22"/>
          <w:szCs w:val="22"/>
          <w:lang w:val="ro-RO"/>
        </w:rPr>
        <w:t>i pl</w:t>
      </w:r>
      <w:r w:rsidR="00290300">
        <w:rPr>
          <w:rFonts w:ascii="Calibri" w:hAnsi="Calibri" w:cs="Calibri"/>
          <w:b/>
          <w:sz w:val="22"/>
          <w:szCs w:val="22"/>
          <w:lang w:val="ro-RO"/>
        </w:rPr>
        <w:t>ăţ</w:t>
      </w:r>
      <w:r w:rsidR="00222287" w:rsidRPr="00940D80">
        <w:rPr>
          <w:rFonts w:ascii="Calibri" w:hAnsi="Calibri" w:cs="Calibri"/>
          <w:b/>
          <w:sz w:val="22"/>
          <w:szCs w:val="22"/>
          <w:lang w:val="ro-RO"/>
        </w:rPr>
        <w:t>ilor pentru anii 1, 2  si 3 de implementare</w:t>
      </w:r>
    </w:p>
    <w:p w14:paraId="24D706C6" w14:textId="77777777" w:rsidR="00222287" w:rsidRPr="00940D80" w:rsidRDefault="00B03B3C" w:rsidP="00A0140F">
      <w:pPr>
        <w:tabs>
          <w:tab w:val="left" w:pos="360"/>
        </w:tabs>
        <w:spacing w:before="120" w:after="120"/>
        <w:ind w:firstLine="360"/>
        <w:jc w:val="both"/>
        <w:rPr>
          <w:rFonts w:ascii="Calibri" w:hAnsi="Calibri" w:cs="Calibri"/>
          <w:b/>
          <w:sz w:val="22"/>
          <w:szCs w:val="22"/>
          <w:lang w:val="ro-RO"/>
        </w:rPr>
      </w:pPr>
      <w:r w:rsidRPr="00940D80">
        <w:rPr>
          <w:rFonts w:ascii="Calibri" w:hAnsi="Calibri" w:cs="Calibri"/>
          <w:b/>
          <w:sz w:val="22"/>
          <w:szCs w:val="22"/>
          <w:lang w:val="ro-RO"/>
        </w:rPr>
        <w:lastRenderedPageBreak/>
        <w:t>9</w:t>
      </w:r>
      <w:r w:rsidR="00AE6220" w:rsidRPr="00940D80">
        <w:rPr>
          <w:rFonts w:ascii="Calibri" w:hAnsi="Calibri" w:cs="Calibri"/>
          <w:b/>
          <w:sz w:val="22"/>
          <w:szCs w:val="22"/>
          <w:lang w:val="ro-RO"/>
        </w:rPr>
        <w:t>.8</w:t>
      </w:r>
      <w:r w:rsidR="00222287" w:rsidRPr="00940D80">
        <w:rPr>
          <w:rFonts w:ascii="Calibri" w:hAnsi="Calibri" w:cs="Calibri"/>
          <w:b/>
          <w:sz w:val="22"/>
          <w:szCs w:val="22"/>
          <w:lang w:val="ro-RO"/>
        </w:rPr>
        <w:t xml:space="preserve">  Prognoza incas</w:t>
      </w:r>
      <w:r w:rsidR="00290300">
        <w:rPr>
          <w:rFonts w:ascii="Calibri" w:hAnsi="Calibri" w:cs="Calibri"/>
          <w:b/>
          <w:sz w:val="22"/>
          <w:szCs w:val="22"/>
          <w:lang w:val="ro-RO"/>
        </w:rPr>
        <w:t>ă</w:t>
      </w:r>
      <w:r w:rsidR="00222287" w:rsidRPr="00940D80">
        <w:rPr>
          <w:rFonts w:ascii="Calibri" w:hAnsi="Calibri" w:cs="Calibri"/>
          <w:b/>
          <w:sz w:val="22"/>
          <w:szCs w:val="22"/>
          <w:lang w:val="ro-RO"/>
        </w:rPr>
        <w:t xml:space="preserve">rilor </w:t>
      </w:r>
      <w:r w:rsidR="00290300">
        <w:rPr>
          <w:rFonts w:ascii="Calibri" w:hAnsi="Calibri" w:cs="Calibri"/>
          <w:b/>
          <w:sz w:val="22"/>
          <w:szCs w:val="22"/>
          <w:lang w:val="ro-RO"/>
        </w:rPr>
        <w:t>ş</w:t>
      </w:r>
      <w:r w:rsidR="00222287" w:rsidRPr="00940D80">
        <w:rPr>
          <w:rFonts w:ascii="Calibri" w:hAnsi="Calibri" w:cs="Calibri"/>
          <w:b/>
          <w:sz w:val="22"/>
          <w:szCs w:val="22"/>
          <w:lang w:val="ro-RO"/>
        </w:rPr>
        <w:t>i platilor anii 1-5 de previziune</w:t>
      </w:r>
    </w:p>
    <w:p w14:paraId="682BABF9" w14:textId="77777777" w:rsidR="00222287" w:rsidRPr="00290300" w:rsidRDefault="00B03B3C" w:rsidP="00A0140F">
      <w:pPr>
        <w:tabs>
          <w:tab w:val="left" w:pos="360"/>
        </w:tabs>
        <w:spacing w:before="120" w:after="120"/>
        <w:ind w:firstLine="360"/>
        <w:jc w:val="both"/>
        <w:rPr>
          <w:rFonts w:ascii="Calibri" w:hAnsi="Calibri" w:cs="Calibri"/>
          <w:b/>
          <w:sz w:val="22"/>
          <w:szCs w:val="22"/>
          <w:lang w:val="ro-RO"/>
        </w:rPr>
      </w:pPr>
      <w:r w:rsidRPr="00290300">
        <w:rPr>
          <w:rFonts w:ascii="Calibri" w:hAnsi="Calibri" w:cs="Calibri"/>
          <w:b/>
          <w:sz w:val="22"/>
          <w:szCs w:val="22"/>
          <w:lang w:val="ro-RO"/>
        </w:rPr>
        <w:t>9</w:t>
      </w:r>
      <w:r w:rsidR="00222287" w:rsidRPr="00290300">
        <w:rPr>
          <w:rFonts w:ascii="Calibri" w:hAnsi="Calibri" w:cs="Calibri"/>
          <w:b/>
          <w:sz w:val="22"/>
          <w:szCs w:val="22"/>
          <w:lang w:val="ro-RO"/>
        </w:rPr>
        <w:t>.</w:t>
      </w:r>
      <w:r w:rsidR="00AE6220" w:rsidRPr="00290300">
        <w:rPr>
          <w:rFonts w:ascii="Calibri" w:hAnsi="Calibri" w:cs="Calibri"/>
          <w:b/>
          <w:sz w:val="22"/>
          <w:szCs w:val="22"/>
          <w:lang w:val="ro-RO"/>
        </w:rPr>
        <w:t>9</w:t>
      </w:r>
      <w:r w:rsidR="00222287" w:rsidRPr="00290300">
        <w:rPr>
          <w:rFonts w:ascii="Calibri" w:hAnsi="Calibri" w:cs="Calibri"/>
          <w:b/>
          <w:sz w:val="22"/>
          <w:szCs w:val="22"/>
          <w:lang w:val="ro-RO"/>
        </w:rPr>
        <w:t xml:space="preserve">  Indicatori financiari</w:t>
      </w:r>
    </w:p>
    <w:p w14:paraId="6E716BB0" w14:textId="77777777" w:rsidR="002677A7" w:rsidRPr="004D3844" w:rsidRDefault="002677A7" w:rsidP="00A0140F">
      <w:pPr>
        <w:spacing w:before="120" w:after="120"/>
        <w:rPr>
          <w:rFonts w:ascii="Calibri" w:hAnsi="Calibri" w:cs="Calibri"/>
          <w:b/>
          <w:sz w:val="22"/>
          <w:szCs w:val="22"/>
          <w:lang w:val="ro-RO"/>
        </w:rPr>
      </w:pPr>
    </w:p>
    <w:p w14:paraId="103D1EED" w14:textId="77777777" w:rsidR="002677A7" w:rsidRPr="004D3844" w:rsidRDefault="002677A7" w:rsidP="00A0140F">
      <w:pPr>
        <w:spacing w:before="120" w:after="120"/>
        <w:jc w:val="center"/>
        <w:rPr>
          <w:rFonts w:ascii="Calibri" w:hAnsi="Calibri" w:cs="Calibri"/>
          <w:b/>
          <w:sz w:val="22"/>
          <w:szCs w:val="22"/>
          <w:lang w:val="ro-RO"/>
        </w:rPr>
      </w:pPr>
    </w:p>
    <w:p w14:paraId="13D81170" w14:textId="77777777" w:rsidR="006C5C12" w:rsidRPr="004D3844" w:rsidRDefault="00F53270" w:rsidP="00A0140F">
      <w:pPr>
        <w:spacing w:before="120" w:after="120"/>
        <w:jc w:val="center"/>
        <w:rPr>
          <w:rFonts w:ascii="Calibri" w:hAnsi="Calibri" w:cs="Calibri"/>
          <w:b/>
          <w:sz w:val="22"/>
          <w:szCs w:val="22"/>
          <w:lang w:val="ro-RO"/>
        </w:rPr>
      </w:pPr>
      <w:r w:rsidRPr="004D3844">
        <w:rPr>
          <w:rFonts w:ascii="Calibri" w:hAnsi="Calibri" w:cs="Calibri"/>
          <w:b/>
          <w:sz w:val="22"/>
          <w:szCs w:val="22"/>
          <w:lang w:val="ro-RO"/>
        </w:rPr>
        <w:t xml:space="preserve">PRECIZAREA </w:t>
      </w:r>
      <w:r w:rsidR="006C5C12" w:rsidRPr="004D3844">
        <w:rPr>
          <w:rFonts w:ascii="Calibri" w:hAnsi="Calibri" w:cs="Calibri"/>
          <w:b/>
          <w:sz w:val="22"/>
          <w:szCs w:val="22"/>
          <w:lang w:val="ro-RO"/>
        </w:rPr>
        <w:t>IPOTEZE</w:t>
      </w:r>
      <w:r w:rsidRPr="004D3844">
        <w:rPr>
          <w:rFonts w:ascii="Calibri" w:hAnsi="Calibri" w:cs="Calibri"/>
          <w:b/>
          <w:sz w:val="22"/>
          <w:szCs w:val="22"/>
          <w:lang w:val="ro-RO"/>
        </w:rPr>
        <w:t>LOR</w:t>
      </w:r>
      <w:r w:rsidR="006C5C12" w:rsidRPr="004D3844">
        <w:rPr>
          <w:rFonts w:ascii="Calibri" w:hAnsi="Calibri" w:cs="Calibri"/>
          <w:b/>
          <w:sz w:val="22"/>
          <w:szCs w:val="22"/>
          <w:lang w:val="ro-RO"/>
        </w:rPr>
        <w:t xml:space="preserve"> CARE AU STAT LA BAZA INTOCMIRII PROIECTIILOR FINANCIARE </w:t>
      </w:r>
    </w:p>
    <w:p w14:paraId="6321B706" w14:textId="77777777" w:rsidR="00107C91" w:rsidRPr="004D3844" w:rsidRDefault="00107C91" w:rsidP="00A0140F">
      <w:pPr>
        <w:spacing w:before="120" w:after="120"/>
        <w:rPr>
          <w:rFonts w:ascii="Calibri" w:hAnsi="Calibri" w:cs="Calibri"/>
          <w:sz w:val="22"/>
          <w:szCs w:val="22"/>
          <w:lang w:val="ro-RO"/>
        </w:rPr>
      </w:pPr>
    </w:p>
    <w:p w14:paraId="1F774A02" w14:textId="77777777" w:rsidR="00107C91" w:rsidRPr="004D3844" w:rsidRDefault="00107C91" w:rsidP="00A0140F">
      <w:pPr>
        <w:spacing w:before="120" w:after="120"/>
        <w:rPr>
          <w:rFonts w:ascii="Calibri" w:hAnsi="Calibri" w:cs="Calibri"/>
          <w:b/>
          <w:bCs/>
          <w:sz w:val="22"/>
          <w:szCs w:val="22"/>
          <w:lang w:val="ro-RO"/>
        </w:rPr>
      </w:pPr>
      <w:r w:rsidRPr="004D3844">
        <w:rPr>
          <w:rFonts w:ascii="Calibri" w:hAnsi="Calibri" w:cs="Calibri"/>
          <w:b/>
          <w:bCs/>
          <w:sz w:val="22"/>
          <w:szCs w:val="22"/>
          <w:lang w:val="ro-RO"/>
        </w:rPr>
        <w:t xml:space="preserve">Atentie: prognozele vor fi intocmite </w:t>
      </w:r>
      <w:r w:rsidR="002677A7" w:rsidRPr="004D3844">
        <w:rPr>
          <w:rFonts w:ascii="Calibri" w:hAnsi="Calibri" w:cs="Calibri"/>
          <w:b/>
          <w:bCs/>
          <w:sz w:val="22"/>
          <w:szCs w:val="22"/>
          <w:lang w:val="ro-RO"/>
        </w:rPr>
        <w:t>pornind de la</w:t>
      </w:r>
      <w:r w:rsidR="00462356" w:rsidRPr="004D3844">
        <w:rPr>
          <w:rFonts w:ascii="Calibri" w:hAnsi="Calibri" w:cs="Calibri"/>
          <w:b/>
          <w:bCs/>
          <w:sz w:val="22"/>
          <w:szCs w:val="22"/>
          <w:lang w:val="ro-RO"/>
        </w:rPr>
        <w:t xml:space="preserve"> situatiile financiare din anul anterior depunerii proiectului!      </w:t>
      </w:r>
    </w:p>
    <w:p w14:paraId="3E5EE6A0" w14:textId="77777777" w:rsidR="00107C91" w:rsidRPr="004D3844" w:rsidRDefault="00107C91" w:rsidP="00A0140F">
      <w:pPr>
        <w:spacing w:before="120" w:after="120"/>
        <w:rPr>
          <w:rFonts w:ascii="Calibri" w:hAnsi="Calibri" w:cs="Calibri"/>
          <w:sz w:val="22"/>
          <w:szCs w:val="22"/>
          <w:lang w:val="ro-RO"/>
        </w:rPr>
      </w:pPr>
    </w:p>
    <w:p w14:paraId="59C24EEE" w14:textId="77777777" w:rsidR="002A2625" w:rsidRPr="004D3844" w:rsidRDefault="003A40A9" w:rsidP="00A0140F">
      <w:pPr>
        <w:spacing w:before="120" w:after="120"/>
        <w:ind w:left="360"/>
        <w:jc w:val="both"/>
        <w:rPr>
          <w:rFonts w:ascii="Calibri" w:hAnsi="Calibri" w:cs="Calibri"/>
          <w:b/>
          <w:sz w:val="22"/>
          <w:szCs w:val="22"/>
          <w:lang w:val="ro-RO"/>
        </w:rPr>
      </w:pPr>
      <w:r w:rsidRPr="004D3844">
        <w:rPr>
          <w:rFonts w:ascii="Calibri" w:hAnsi="Calibri" w:cs="Calibri"/>
          <w:b/>
          <w:sz w:val="22"/>
          <w:szCs w:val="22"/>
          <w:lang w:val="ro-RO"/>
        </w:rPr>
        <w:t>9</w:t>
      </w:r>
      <w:r w:rsidR="002A2625" w:rsidRPr="004D3844">
        <w:rPr>
          <w:rFonts w:ascii="Calibri" w:hAnsi="Calibri" w:cs="Calibri"/>
          <w:b/>
          <w:sz w:val="22"/>
          <w:szCs w:val="22"/>
          <w:lang w:val="ro-RO"/>
        </w:rPr>
        <w:t>.1 Prognoza veniturilor</w:t>
      </w:r>
      <w:r w:rsidR="003B4BEE" w:rsidRPr="004D3844">
        <w:rPr>
          <w:rFonts w:ascii="Calibri" w:hAnsi="Calibri" w:cs="Calibri"/>
          <w:b/>
          <w:sz w:val="22"/>
          <w:szCs w:val="22"/>
          <w:lang w:val="ro-RO"/>
        </w:rPr>
        <w:t xml:space="preserve"> </w:t>
      </w:r>
    </w:p>
    <w:p w14:paraId="0E5AF341" w14:textId="77777777" w:rsidR="002A2625" w:rsidRPr="004B6CC0" w:rsidRDefault="002A2625" w:rsidP="00A0140F">
      <w:pPr>
        <w:spacing w:before="120" w:after="120"/>
        <w:ind w:left="360" w:right="148"/>
        <w:jc w:val="both"/>
        <w:rPr>
          <w:rFonts w:ascii="Calibri" w:hAnsi="Calibri" w:cs="Calibri"/>
          <w:bCs/>
          <w:i/>
          <w:sz w:val="22"/>
          <w:szCs w:val="22"/>
          <w:lang w:val="ro-RO"/>
        </w:rPr>
      </w:pPr>
      <w:r w:rsidRPr="004D3844">
        <w:rPr>
          <w:rFonts w:ascii="Calibri" w:hAnsi="Calibri" w:cs="Calibri"/>
          <w:bCs/>
          <w:i/>
          <w:sz w:val="22"/>
          <w:szCs w:val="22"/>
          <w:lang w:val="ro-RO"/>
        </w:rPr>
        <w:t xml:space="preserve">Se va completa Anexa B1 «Prognoza veniturilor si evolutia capacitatii de productie » </w:t>
      </w:r>
      <w:r w:rsidRPr="004B6CC0">
        <w:rPr>
          <w:rFonts w:ascii="Calibri" w:hAnsi="Calibri" w:cs="Calibri"/>
          <w:bCs/>
          <w:i/>
          <w:sz w:val="22"/>
          <w:szCs w:val="22"/>
          <w:lang w:val="ro-RO"/>
        </w:rPr>
        <w:t xml:space="preserve">cu vanzarile cantitative si valorice previzionate trimestrial in primii doi ani de activitate dupa care anual. </w:t>
      </w:r>
    </w:p>
    <w:p w14:paraId="5232C294" w14:textId="77777777" w:rsidR="002A2625" w:rsidRPr="004B6CC0" w:rsidRDefault="002A2625" w:rsidP="00A0140F">
      <w:pPr>
        <w:spacing w:before="120" w:after="120"/>
        <w:ind w:left="360" w:right="148"/>
        <w:jc w:val="both"/>
        <w:rPr>
          <w:rFonts w:ascii="Calibri" w:hAnsi="Calibri" w:cs="Calibri"/>
          <w:bCs/>
          <w:i/>
          <w:sz w:val="22"/>
          <w:szCs w:val="22"/>
          <w:lang w:val="ro-RO"/>
        </w:rPr>
      </w:pPr>
      <w:r w:rsidRPr="004B6CC0">
        <w:rPr>
          <w:rFonts w:ascii="Calibri" w:hAnsi="Calibri" w:cs="Calibri"/>
          <w:bCs/>
          <w:i/>
          <w:sz w:val="22"/>
          <w:szCs w:val="22"/>
          <w:lang w:val="ro-RO"/>
        </w:rPr>
        <w:t>In cadrul acestei sectiuni se detaliaza prezumtiile (pentru o mai buna intelegere de catre persoanele care citesc studiul) care au stat la baza realizarii previzionarii :</w:t>
      </w:r>
    </w:p>
    <w:p w14:paraId="005F89ED" w14:textId="77777777" w:rsidR="002A2625" w:rsidRPr="004B6CC0" w:rsidRDefault="002A2625" w:rsidP="00A0140F">
      <w:pPr>
        <w:numPr>
          <w:ilvl w:val="0"/>
          <w:numId w:val="10"/>
        </w:numPr>
        <w:spacing w:before="120" w:after="120"/>
        <w:ind w:right="148"/>
        <w:jc w:val="both"/>
        <w:rPr>
          <w:rFonts w:ascii="Calibri" w:hAnsi="Calibri" w:cs="Calibri"/>
          <w:bCs/>
          <w:i/>
          <w:sz w:val="22"/>
          <w:szCs w:val="22"/>
          <w:lang w:val="ro-RO"/>
        </w:rPr>
      </w:pPr>
      <w:r w:rsidRPr="004B6CC0">
        <w:rPr>
          <w:rFonts w:ascii="Calibri" w:hAnsi="Calibri" w:cs="Calibri"/>
          <w:bCs/>
          <w:i/>
          <w:sz w:val="22"/>
          <w:szCs w:val="22"/>
          <w:lang w:val="ro-RO"/>
        </w:rPr>
        <w:t>gradul de utilizare a capacitatii de productie si modul cum evolueaza acesta in timp;</w:t>
      </w:r>
      <w:r w:rsidR="001B5242" w:rsidRPr="004B6CC0">
        <w:rPr>
          <w:rFonts w:ascii="Calibri" w:hAnsi="Calibri" w:cs="Calibri"/>
          <w:bCs/>
          <w:i/>
          <w:sz w:val="22"/>
          <w:szCs w:val="22"/>
          <w:lang w:val="ro-RO"/>
        </w:rPr>
        <w:t xml:space="preserve"> se va preciza productia fizica existenta si productia fizica estimata in urma realizarii investitiei</w:t>
      </w:r>
    </w:p>
    <w:p w14:paraId="6C3AFA9F" w14:textId="77777777" w:rsidR="00AE3C95" w:rsidRPr="00940D80" w:rsidRDefault="002A2625" w:rsidP="00A0140F">
      <w:pPr>
        <w:numPr>
          <w:ilvl w:val="0"/>
          <w:numId w:val="16"/>
        </w:numPr>
        <w:spacing w:before="120" w:after="120"/>
        <w:ind w:right="148"/>
        <w:jc w:val="both"/>
        <w:rPr>
          <w:rFonts w:ascii="Calibri" w:hAnsi="Calibri" w:cs="Calibri"/>
          <w:bCs/>
          <w:i/>
          <w:sz w:val="22"/>
          <w:szCs w:val="22"/>
          <w:lang w:val="ro-RO"/>
        </w:rPr>
      </w:pPr>
      <w:r w:rsidRPr="00940D80">
        <w:rPr>
          <w:rFonts w:ascii="Calibri" w:hAnsi="Calibri" w:cs="Calibri"/>
          <w:bCs/>
          <w:i/>
          <w:sz w:val="22"/>
          <w:szCs w:val="22"/>
          <w:lang w:val="ro-RO"/>
        </w:rPr>
        <w:t>corelarea dintre vanzarile previzionate, gradul de utilizarea a capacitatii de productie si precontracte/contracte de vanzare incheiate/in curs de a fi incheiate;</w:t>
      </w:r>
    </w:p>
    <w:p w14:paraId="2DADA871" w14:textId="77777777" w:rsidR="00AE3C95" w:rsidRPr="00940D80" w:rsidRDefault="002A2625" w:rsidP="00A0140F">
      <w:pPr>
        <w:numPr>
          <w:ilvl w:val="0"/>
          <w:numId w:val="16"/>
        </w:numPr>
        <w:spacing w:before="120" w:after="120"/>
        <w:ind w:right="148"/>
        <w:jc w:val="both"/>
        <w:rPr>
          <w:rFonts w:ascii="Calibri" w:hAnsi="Calibri" w:cs="Calibri"/>
          <w:bCs/>
          <w:i/>
          <w:sz w:val="22"/>
          <w:szCs w:val="22"/>
          <w:lang w:val="ro-RO"/>
        </w:rPr>
      </w:pPr>
      <w:r w:rsidRPr="00940D80">
        <w:rPr>
          <w:rFonts w:ascii="Calibri" w:hAnsi="Calibri" w:cs="Calibri"/>
          <w:bCs/>
          <w:i/>
          <w:sz w:val="22"/>
          <w:szCs w:val="22"/>
          <w:lang w:val="ro-RO"/>
        </w:rPr>
        <w:t xml:space="preserve">modul in care au fost previzionate celelalte venituri prognozate </w:t>
      </w:r>
    </w:p>
    <w:p w14:paraId="7A23B084" w14:textId="77777777" w:rsidR="0048458C" w:rsidRPr="00940D80" w:rsidRDefault="0048458C" w:rsidP="00A0140F">
      <w:pPr>
        <w:tabs>
          <w:tab w:val="left" w:pos="360"/>
          <w:tab w:val="left" w:pos="1170"/>
        </w:tabs>
        <w:spacing w:before="120" w:after="120"/>
        <w:ind w:left="360" w:right="148"/>
        <w:jc w:val="both"/>
        <w:rPr>
          <w:rFonts w:ascii="Calibri" w:hAnsi="Calibri" w:cs="Calibri"/>
          <w:bCs/>
          <w:i/>
          <w:sz w:val="22"/>
          <w:szCs w:val="22"/>
          <w:lang w:val="ro-RO"/>
        </w:rPr>
      </w:pPr>
      <w:r w:rsidRPr="00940D80">
        <w:rPr>
          <w:rFonts w:ascii="Calibri" w:hAnsi="Calibri" w:cs="Calibri"/>
          <w:bCs/>
          <w:i/>
          <w:sz w:val="22"/>
          <w:szCs w:val="22"/>
          <w:lang w:val="ro-RO"/>
        </w:rPr>
        <w:t>Se vor detalia veniturile  obtinute din alte tipuri de activitati decat cea la care se refera proiectul. (in cazul in care solicitantul obtine venituri si din alte activitati decat cea descrisa prin proiect)</w:t>
      </w:r>
    </w:p>
    <w:p w14:paraId="4637C45E" w14:textId="77777777" w:rsidR="005A6828" w:rsidRPr="00940D80" w:rsidRDefault="005A6828" w:rsidP="00A0140F">
      <w:pPr>
        <w:spacing w:before="120" w:after="120"/>
        <w:ind w:left="360" w:right="148"/>
        <w:jc w:val="both"/>
        <w:rPr>
          <w:rFonts w:ascii="Calibri" w:hAnsi="Calibri" w:cs="Calibri"/>
          <w:bCs/>
          <w:i/>
          <w:sz w:val="22"/>
          <w:szCs w:val="22"/>
          <w:lang w:val="ro-RO"/>
        </w:rPr>
      </w:pPr>
    </w:p>
    <w:p w14:paraId="64753345" w14:textId="77777777" w:rsidR="002A2625" w:rsidRPr="00940D80" w:rsidRDefault="003A40A9" w:rsidP="00A0140F">
      <w:pPr>
        <w:spacing w:before="120" w:after="120"/>
        <w:ind w:left="360"/>
        <w:jc w:val="both"/>
        <w:rPr>
          <w:rFonts w:ascii="Calibri" w:hAnsi="Calibri" w:cs="Calibri"/>
          <w:b/>
          <w:sz w:val="22"/>
          <w:szCs w:val="22"/>
          <w:lang w:val="ro-RO"/>
        </w:rPr>
      </w:pPr>
      <w:r w:rsidRPr="00940D80">
        <w:rPr>
          <w:rFonts w:ascii="Calibri" w:hAnsi="Calibri" w:cs="Calibri"/>
          <w:b/>
          <w:sz w:val="22"/>
          <w:szCs w:val="22"/>
          <w:lang w:val="ro-RO"/>
        </w:rPr>
        <w:t>9</w:t>
      </w:r>
      <w:r w:rsidR="0088007E" w:rsidRPr="00940D80">
        <w:rPr>
          <w:rFonts w:ascii="Calibri" w:hAnsi="Calibri" w:cs="Calibri"/>
          <w:b/>
          <w:sz w:val="22"/>
          <w:szCs w:val="22"/>
          <w:lang w:val="ro-RO"/>
        </w:rPr>
        <w:t>.2</w:t>
      </w:r>
      <w:r w:rsidR="0088007E" w:rsidRPr="00940D80">
        <w:rPr>
          <w:rFonts w:ascii="Calibri" w:hAnsi="Calibri" w:cs="Calibri"/>
          <w:b/>
          <w:sz w:val="22"/>
          <w:szCs w:val="22"/>
          <w:lang w:val="ro-RO"/>
        </w:rPr>
        <w:tab/>
      </w:r>
      <w:r w:rsidR="002A2625" w:rsidRPr="00940D80">
        <w:rPr>
          <w:rFonts w:ascii="Calibri" w:hAnsi="Calibri" w:cs="Calibri"/>
          <w:b/>
          <w:sz w:val="22"/>
          <w:szCs w:val="22"/>
          <w:lang w:val="ro-RO"/>
        </w:rPr>
        <w:t xml:space="preserve">Prognoza cheltuielilor </w:t>
      </w:r>
    </w:p>
    <w:p w14:paraId="7F3CD832" w14:textId="77777777" w:rsidR="002A2625" w:rsidRPr="004B6CC0" w:rsidRDefault="002A2625" w:rsidP="00A0140F">
      <w:pPr>
        <w:spacing w:before="120" w:after="120"/>
        <w:ind w:left="360" w:right="148"/>
        <w:jc w:val="both"/>
        <w:rPr>
          <w:rFonts w:ascii="Calibri" w:hAnsi="Calibri" w:cs="Calibri"/>
          <w:bCs/>
          <w:i/>
          <w:sz w:val="22"/>
          <w:szCs w:val="22"/>
          <w:lang w:val="ro-RO"/>
        </w:rPr>
      </w:pPr>
      <w:r w:rsidRPr="00290300">
        <w:rPr>
          <w:rFonts w:ascii="Calibri" w:hAnsi="Calibri" w:cs="Calibri"/>
          <w:bCs/>
          <w:i/>
          <w:sz w:val="22"/>
          <w:szCs w:val="22"/>
          <w:lang w:val="ro-RO"/>
        </w:rPr>
        <w:t>Se va completa Anexa B2 «Prognoza cheltuielilor si evolutia capacitatii de productie »</w:t>
      </w:r>
      <w:r w:rsidRPr="004B6CC0">
        <w:rPr>
          <w:rFonts w:ascii="Calibri" w:hAnsi="Calibri" w:cs="Calibri"/>
          <w:bCs/>
          <w:i/>
          <w:sz w:val="22"/>
          <w:szCs w:val="22"/>
          <w:lang w:val="ro-RO"/>
        </w:rPr>
        <w:t xml:space="preserve"> cu valorile previzionate pe categorii de cheltuieli trimestrial in primii doi ani de activitate dupa care anual. </w:t>
      </w:r>
    </w:p>
    <w:p w14:paraId="5C3EF936" w14:textId="77777777" w:rsidR="002A2625" w:rsidRPr="004B6CC0" w:rsidRDefault="002A2625" w:rsidP="00A0140F">
      <w:pPr>
        <w:spacing w:before="120" w:after="120"/>
        <w:ind w:left="360" w:right="148"/>
        <w:jc w:val="both"/>
        <w:rPr>
          <w:rFonts w:ascii="Calibri" w:hAnsi="Calibri" w:cs="Calibri"/>
          <w:bCs/>
          <w:i/>
          <w:sz w:val="22"/>
          <w:szCs w:val="22"/>
          <w:lang w:val="ro-RO"/>
        </w:rPr>
      </w:pPr>
      <w:r w:rsidRPr="004B6CC0">
        <w:rPr>
          <w:rFonts w:ascii="Calibri" w:hAnsi="Calibri" w:cs="Calibri"/>
          <w:bCs/>
          <w:i/>
          <w:sz w:val="22"/>
          <w:szCs w:val="22"/>
          <w:lang w:val="ro-RO"/>
        </w:rPr>
        <w:t>In cadrul acestei sectiuni se detaliaza prezumtiile (pentru o mai buna intelegere de catre persoanele care citesc studiul) care au stat la baza realizarii previzionarii :</w:t>
      </w:r>
    </w:p>
    <w:p w14:paraId="76EB80FA" w14:textId="77777777" w:rsidR="002A2625" w:rsidRPr="004B6CC0" w:rsidRDefault="002A2625" w:rsidP="00A0140F">
      <w:pPr>
        <w:spacing w:before="120" w:after="120"/>
        <w:ind w:left="360" w:right="148"/>
        <w:jc w:val="both"/>
        <w:rPr>
          <w:rFonts w:ascii="Calibri" w:hAnsi="Calibri" w:cs="Calibri"/>
          <w:bCs/>
          <w:i/>
          <w:sz w:val="22"/>
          <w:szCs w:val="22"/>
          <w:lang w:val="ro-RO"/>
        </w:rPr>
      </w:pPr>
      <w:r w:rsidRPr="004B6CC0">
        <w:rPr>
          <w:rFonts w:ascii="Calibri" w:hAnsi="Calibri" w:cs="Calibri"/>
          <w:bCs/>
          <w:i/>
          <w:sz w:val="22"/>
          <w:szCs w:val="22"/>
          <w:lang w:val="ro-RO"/>
        </w:rPr>
        <w:t>- urmariti corelarea informatiilor furnizate aici cu cele mentionate in celelalte sectiuni ale studiului ;</w:t>
      </w:r>
    </w:p>
    <w:p w14:paraId="43BFFA65" w14:textId="77777777" w:rsidR="002A2625" w:rsidRPr="004B6CC0" w:rsidRDefault="002A2625" w:rsidP="00A0140F">
      <w:pPr>
        <w:spacing w:before="120" w:after="120"/>
        <w:ind w:left="360" w:right="148"/>
        <w:jc w:val="both"/>
        <w:rPr>
          <w:rFonts w:ascii="Calibri" w:hAnsi="Calibri" w:cs="Calibri"/>
          <w:bCs/>
          <w:i/>
          <w:sz w:val="22"/>
          <w:szCs w:val="22"/>
          <w:lang w:val="ro-RO"/>
        </w:rPr>
      </w:pPr>
      <w:r w:rsidRPr="004B6CC0">
        <w:rPr>
          <w:rFonts w:ascii="Calibri" w:hAnsi="Calibri" w:cs="Calibri"/>
          <w:bCs/>
          <w:i/>
          <w:sz w:val="22"/>
          <w:szCs w:val="22"/>
          <w:lang w:val="ro-RO"/>
        </w:rPr>
        <w:t>-corelarea dintre cheltuielile previzionate, gradul de utilizarea a capacitatii de productie si precontracte/contracte de cumparare incheiate/in curs de a fi incheiate ;</w:t>
      </w:r>
    </w:p>
    <w:p w14:paraId="36F5CD08" w14:textId="77777777" w:rsidR="002A2625" w:rsidRPr="004B6CC0" w:rsidRDefault="002A2625" w:rsidP="00A0140F">
      <w:pPr>
        <w:spacing w:before="120" w:after="120"/>
        <w:ind w:left="360" w:right="148"/>
        <w:jc w:val="both"/>
        <w:rPr>
          <w:rFonts w:ascii="Calibri" w:hAnsi="Calibri" w:cs="Calibri"/>
          <w:bCs/>
          <w:i/>
          <w:sz w:val="22"/>
          <w:szCs w:val="22"/>
          <w:lang w:val="ro-RO"/>
        </w:rPr>
      </w:pPr>
      <w:r w:rsidRPr="004B6CC0">
        <w:rPr>
          <w:rFonts w:ascii="Calibri" w:hAnsi="Calibri" w:cs="Calibri"/>
          <w:bCs/>
          <w:i/>
          <w:sz w:val="22"/>
          <w:szCs w:val="22"/>
          <w:lang w:val="ro-RO"/>
        </w:rPr>
        <w:t>- modul in care au fost previzionate fiecare categorie de cheltuiala ;</w:t>
      </w:r>
    </w:p>
    <w:p w14:paraId="0EC78BAB" w14:textId="77777777" w:rsidR="002A2625" w:rsidRPr="00940D80" w:rsidRDefault="002A2625" w:rsidP="00A0140F">
      <w:pPr>
        <w:spacing w:before="120" w:after="120"/>
        <w:ind w:left="360" w:right="148"/>
        <w:jc w:val="both"/>
        <w:rPr>
          <w:rFonts w:ascii="Calibri" w:hAnsi="Calibri" w:cs="Calibri"/>
          <w:bCs/>
          <w:i/>
          <w:sz w:val="22"/>
          <w:szCs w:val="22"/>
          <w:lang w:val="ro-RO"/>
        </w:rPr>
      </w:pPr>
      <w:r w:rsidRPr="00940D80">
        <w:rPr>
          <w:rFonts w:ascii="Calibri" w:hAnsi="Calibri" w:cs="Calibri"/>
          <w:bCs/>
          <w:i/>
          <w:sz w:val="22"/>
          <w:szCs w:val="22"/>
          <w:lang w:val="ro-RO"/>
        </w:rPr>
        <w:t>- orice alte informatii care au stat la baza previzionarii sau influenteaza previzionarea cheltuielilor si au influenta relevanta ;</w:t>
      </w:r>
    </w:p>
    <w:p w14:paraId="1845D7D8" w14:textId="77777777" w:rsidR="009D7E39" w:rsidRPr="00940D80" w:rsidRDefault="009D7E39" w:rsidP="00A0140F">
      <w:pPr>
        <w:spacing w:before="120" w:after="120"/>
        <w:ind w:left="360" w:right="148"/>
        <w:jc w:val="both"/>
        <w:rPr>
          <w:rFonts w:ascii="Calibri" w:hAnsi="Calibri" w:cs="Calibri"/>
          <w:bCs/>
          <w:i/>
          <w:sz w:val="22"/>
          <w:szCs w:val="22"/>
          <w:lang w:val="ro-RO"/>
        </w:rPr>
      </w:pPr>
      <w:r w:rsidRPr="00940D80">
        <w:rPr>
          <w:rFonts w:ascii="Calibri" w:hAnsi="Calibri" w:cs="Calibri"/>
          <w:bCs/>
          <w:i/>
          <w:sz w:val="22"/>
          <w:szCs w:val="22"/>
          <w:lang w:val="ro-RO"/>
        </w:rPr>
        <w:t>Se vor vor detalia cheltuielile aferente altor  tipuri de activitati decat cea la care se refera proiectul. (in cazul in care solicitantul obtine venituri si suporta cheltuieli din alte activitati decat cea descrisa prin proiect)</w:t>
      </w:r>
    </w:p>
    <w:p w14:paraId="4A764033" w14:textId="77777777" w:rsidR="002A2625" w:rsidRPr="00940D80" w:rsidRDefault="002A2625" w:rsidP="00A0140F">
      <w:pPr>
        <w:spacing w:before="120" w:after="120"/>
        <w:ind w:left="360" w:right="148"/>
        <w:jc w:val="both"/>
        <w:rPr>
          <w:rFonts w:ascii="Calibri" w:hAnsi="Calibri" w:cs="Calibri"/>
          <w:b/>
          <w:i/>
          <w:sz w:val="22"/>
          <w:szCs w:val="22"/>
          <w:lang w:val="ro-RO"/>
        </w:rPr>
      </w:pPr>
    </w:p>
    <w:p w14:paraId="3589D05A" w14:textId="77777777" w:rsidR="002A2625" w:rsidRPr="00940D80" w:rsidRDefault="003A40A9" w:rsidP="00A0140F">
      <w:pPr>
        <w:spacing w:before="120" w:after="120"/>
        <w:ind w:left="360"/>
        <w:jc w:val="both"/>
        <w:rPr>
          <w:rFonts w:ascii="Calibri" w:hAnsi="Calibri" w:cs="Calibri"/>
          <w:b/>
          <w:sz w:val="22"/>
          <w:szCs w:val="22"/>
          <w:lang w:val="ro-RO"/>
        </w:rPr>
      </w:pPr>
      <w:r w:rsidRPr="00940D80">
        <w:rPr>
          <w:rFonts w:ascii="Calibri" w:hAnsi="Calibri" w:cs="Calibri"/>
          <w:b/>
          <w:sz w:val="22"/>
          <w:szCs w:val="22"/>
          <w:lang w:val="ro-RO"/>
        </w:rPr>
        <w:lastRenderedPageBreak/>
        <w:t>9</w:t>
      </w:r>
      <w:r w:rsidR="0088007E" w:rsidRPr="00940D80">
        <w:rPr>
          <w:rFonts w:ascii="Calibri" w:hAnsi="Calibri" w:cs="Calibri"/>
          <w:b/>
          <w:sz w:val="22"/>
          <w:szCs w:val="22"/>
          <w:lang w:val="ro-RO"/>
        </w:rPr>
        <w:t>.3</w:t>
      </w:r>
      <w:r w:rsidR="0088007E" w:rsidRPr="00940D80">
        <w:rPr>
          <w:rFonts w:ascii="Calibri" w:hAnsi="Calibri" w:cs="Calibri"/>
          <w:b/>
          <w:sz w:val="22"/>
          <w:szCs w:val="22"/>
          <w:lang w:val="ro-RO"/>
        </w:rPr>
        <w:tab/>
      </w:r>
      <w:r w:rsidR="002A2625" w:rsidRPr="00940D80">
        <w:rPr>
          <w:rFonts w:ascii="Calibri" w:hAnsi="Calibri" w:cs="Calibri"/>
          <w:b/>
          <w:sz w:val="22"/>
          <w:szCs w:val="22"/>
          <w:lang w:val="ro-RO"/>
        </w:rPr>
        <w:t xml:space="preserve">Proiectia contului de profit si pierdere </w:t>
      </w:r>
    </w:p>
    <w:p w14:paraId="030ACEC9" w14:textId="77777777" w:rsidR="002A2625" w:rsidRPr="00940D80" w:rsidRDefault="002A2625" w:rsidP="00A0140F">
      <w:pPr>
        <w:spacing w:before="120" w:after="120"/>
        <w:ind w:left="360"/>
        <w:jc w:val="both"/>
        <w:rPr>
          <w:rFonts w:ascii="Calibri" w:hAnsi="Calibri" w:cs="Calibri"/>
          <w:i/>
          <w:sz w:val="22"/>
          <w:szCs w:val="22"/>
          <w:lang w:val="ro-RO"/>
        </w:rPr>
      </w:pPr>
      <w:r w:rsidRPr="00940D80">
        <w:rPr>
          <w:rFonts w:ascii="Calibri" w:hAnsi="Calibri" w:cs="Calibri"/>
          <w:i/>
          <w:sz w:val="22"/>
          <w:szCs w:val="22"/>
          <w:lang w:val="ro-RO"/>
        </w:rPr>
        <w:t xml:space="preserve">In coloana An 0 se vor completa cu valorile existente in ultimul </w:t>
      </w:r>
      <w:r w:rsidR="00547BD0" w:rsidRPr="00940D80">
        <w:rPr>
          <w:rFonts w:ascii="Calibri" w:hAnsi="Calibri" w:cs="Calibri"/>
          <w:i/>
          <w:sz w:val="22"/>
          <w:szCs w:val="22"/>
          <w:lang w:val="ro-RO"/>
        </w:rPr>
        <w:t xml:space="preserve">cont de profit si pierdere </w:t>
      </w:r>
      <w:r w:rsidRPr="00940D80">
        <w:rPr>
          <w:rFonts w:ascii="Calibri" w:hAnsi="Calibri" w:cs="Calibri"/>
          <w:i/>
          <w:sz w:val="22"/>
          <w:szCs w:val="22"/>
          <w:lang w:val="ro-RO"/>
        </w:rPr>
        <w:t>incheiat de societate anexat la cererea de finantare (in cazul in care solicitantul este infiintat in anul in curs aceasta coloana  nu se completeaza).</w:t>
      </w:r>
    </w:p>
    <w:p w14:paraId="50ABB070" w14:textId="77777777" w:rsidR="00333A0A" w:rsidRPr="00940D80" w:rsidRDefault="00333A0A" w:rsidP="00A0140F">
      <w:pPr>
        <w:spacing w:before="120" w:after="120"/>
        <w:ind w:left="360"/>
        <w:jc w:val="both"/>
        <w:rPr>
          <w:rFonts w:ascii="Calibri" w:hAnsi="Calibri" w:cs="Calibri"/>
          <w:i/>
          <w:sz w:val="22"/>
          <w:szCs w:val="22"/>
          <w:lang w:val="ro-RO"/>
        </w:rPr>
      </w:pPr>
    </w:p>
    <w:p w14:paraId="659C941A" w14:textId="77777777" w:rsidR="002A2625" w:rsidRPr="004B6CC0" w:rsidRDefault="002A2625" w:rsidP="00A0140F">
      <w:pPr>
        <w:spacing w:before="120" w:after="120"/>
        <w:ind w:left="360"/>
        <w:jc w:val="both"/>
        <w:rPr>
          <w:rFonts w:ascii="Calibri" w:hAnsi="Calibri" w:cs="Calibri"/>
          <w:i/>
          <w:sz w:val="22"/>
          <w:szCs w:val="22"/>
          <w:lang w:val="ro-RO"/>
        </w:rPr>
      </w:pPr>
      <w:r w:rsidRPr="00290300">
        <w:rPr>
          <w:rFonts w:ascii="Calibri" w:hAnsi="Calibri" w:cs="Calibri"/>
          <w:i/>
          <w:sz w:val="22"/>
          <w:szCs w:val="22"/>
          <w:lang w:val="ro-RO"/>
        </w:rPr>
        <w:t xml:space="preserve">Se va completa anexa B3 </w:t>
      </w:r>
      <w:r w:rsidRPr="004B6CC0">
        <w:rPr>
          <w:rFonts w:ascii="Calibri" w:hAnsi="Calibri" w:cs="Calibri"/>
          <w:i/>
          <w:sz w:val="22"/>
          <w:szCs w:val="22"/>
          <w:lang w:val="ro-RO"/>
        </w:rPr>
        <w:t>randurile aferente : 1</w:t>
      </w:r>
      <w:r w:rsidR="009C246F" w:rsidRPr="004B6CC0">
        <w:rPr>
          <w:rFonts w:ascii="Calibri" w:hAnsi="Calibri" w:cs="Calibri"/>
          <w:i/>
          <w:sz w:val="22"/>
          <w:szCs w:val="22"/>
          <w:lang w:val="ro-RO"/>
        </w:rPr>
        <w:t xml:space="preserve">2 </w:t>
      </w:r>
      <w:r w:rsidRPr="004B6CC0">
        <w:rPr>
          <w:rFonts w:ascii="Calibri" w:hAnsi="Calibri" w:cs="Calibri"/>
          <w:i/>
          <w:sz w:val="22"/>
          <w:szCs w:val="22"/>
          <w:lang w:val="ro-RO"/>
        </w:rPr>
        <w:t xml:space="preserve"> «Venituri Financiare », 1</w:t>
      </w:r>
      <w:r w:rsidR="009C246F" w:rsidRPr="004B6CC0">
        <w:rPr>
          <w:rFonts w:ascii="Calibri" w:hAnsi="Calibri" w:cs="Calibri"/>
          <w:i/>
          <w:sz w:val="22"/>
          <w:szCs w:val="22"/>
          <w:lang w:val="ro-RO"/>
        </w:rPr>
        <w:t>3</w:t>
      </w:r>
      <w:r w:rsidRPr="004B6CC0">
        <w:rPr>
          <w:rFonts w:ascii="Calibri" w:hAnsi="Calibri" w:cs="Calibri"/>
          <w:i/>
          <w:sz w:val="22"/>
          <w:szCs w:val="22"/>
          <w:lang w:val="ro-RO"/>
        </w:rPr>
        <w:t xml:space="preserve"> « Cheltuieli privind dobanzile </w:t>
      </w:r>
      <w:r w:rsidR="006C116C" w:rsidRPr="004B6CC0">
        <w:rPr>
          <w:rFonts w:ascii="Calibri" w:hAnsi="Calibri" w:cs="Calibri"/>
          <w:i/>
          <w:sz w:val="22"/>
          <w:szCs w:val="22"/>
          <w:lang w:val="ro-RO"/>
        </w:rPr>
        <w:t>»(atat pentru creditul ce urmeaza a fi contractat pentru co-fin</w:t>
      </w:r>
      <w:r w:rsidR="002E5433" w:rsidRPr="004B6CC0">
        <w:rPr>
          <w:rFonts w:ascii="Calibri" w:hAnsi="Calibri" w:cs="Calibri"/>
          <w:i/>
          <w:sz w:val="22"/>
          <w:szCs w:val="22"/>
          <w:lang w:val="ro-RO"/>
        </w:rPr>
        <w:t>antarea investitiei din proiect</w:t>
      </w:r>
      <w:r w:rsidR="006D0A41" w:rsidRPr="004B6CC0">
        <w:rPr>
          <w:rFonts w:ascii="Calibri" w:hAnsi="Calibri" w:cs="Calibri"/>
          <w:i/>
          <w:sz w:val="22"/>
          <w:szCs w:val="22"/>
          <w:lang w:val="ro-RO"/>
        </w:rPr>
        <w:t xml:space="preserve"> (daca este cazul)</w:t>
      </w:r>
      <w:r w:rsidR="006C116C" w:rsidRPr="004B6CC0">
        <w:rPr>
          <w:rFonts w:ascii="Calibri" w:hAnsi="Calibri" w:cs="Calibri"/>
          <w:i/>
          <w:sz w:val="22"/>
          <w:szCs w:val="22"/>
          <w:lang w:val="ro-RO"/>
        </w:rPr>
        <w:t>, cat si pentru soldul creditelor</w:t>
      </w:r>
      <w:r w:rsidR="002936A5" w:rsidRPr="004B6CC0">
        <w:rPr>
          <w:rFonts w:ascii="Calibri" w:hAnsi="Calibri" w:cs="Calibri"/>
          <w:i/>
          <w:sz w:val="22"/>
          <w:szCs w:val="22"/>
          <w:lang w:val="ro-RO"/>
        </w:rPr>
        <w:t>/leasingu</w:t>
      </w:r>
      <w:r w:rsidR="006D0A41" w:rsidRPr="004B6CC0">
        <w:rPr>
          <w:rFonts w:ascii="Calibri" w:hAnsi="Calibri" w:cs="Calibri"/>
          <w:i/>
          <w:sz w:val="22"/>
          <w:szCs w:val="22"/>
          <w:lang w:val="ro-RO"/>
        </w:rPr>
        <w:t>rilor/altor datorii financiare</w:t>
      </w:r>
      <w:r w:rsidR="006C116C" w:rsidRPr="004B6CC0">
        <w:rPr>
          <w:rFonts w:ascii="Calibri" w:hAnsi="Calibri" w:cs="Calibri"/>
          <w:i/>
          <w:sz w:val="22"/>
          <w:szCs w:val="22"/>
          <w:lang w:val="ro-RO"/>
        </w:rPr>
        <w:t xml:space="preserve"> angajate)</w:t>
      </w:r>
      <w:r w:rsidRPr="004B6CC0">
        <w:rPr>
          <w:rFonts w:ascii="Calibri" w:hAnsi="Calibri" w:cs="Calibri"/>
          <w:i/>
          <w:sz w:val="22"/>
          <w:szCs w:val="22"/>
          <w:lang w:val="ro-RO"/>
        </w:rPr>
        <w:t>», 1</w:t>
      </w:r>
      <w:r w:rsidR="00A35301" w:rsidRPr="004B6CC0">
        <w:rPr>
          <w:rFonts w:ascii="Calibri" w:hAnsi="Calibri" w:cs="Calibri"/>
          <w:i/>
          <w:sz w:val="22"/>
          <w:szCs w:val="22"/>
          <w:lang w:val="ro-RO"/>
        </w:rPr>
        <w:t>4</w:t>
      </w:r>
      <w:r w:rsidRPr="004B6CC0">
        <w:rPr>
          <w:rFonts w:ascii="Calibri" w:hAnsi="Calibri" w:cs="Calibri"/>
          <w:i/>
          <w:sz w:val="22"/>
          <w:szCs w:val="22"/>
          <w:lang w:val="ro-RO"/>
        </w:rPr>
        <w:t xml:space="preserve"> « Alte</w:t>
      </w:r>
      <w:r w:rsidR="00A35301" w:rsidRPr="004B6CC0">
        <w:rPr>
          <w:rFonts w:ascii="Calibri" w:hAnsi="Calibri" w:cs="Calibri"/>
          <w:i/>
          <w:sz w:val="22"/>
          <w:szCs w:val="22"/>
          <w:lang w:val="ro-RO"/>
        </w:rPr>
        <w:t xml:space="preserve"> cheltuieli financiare </w:t>
      </w:r>
      <w:r w:rsidRPr="004B6CC0">
        <w:rPr>
          <w:rFonts w:ascii="Calibri" w:hAnsi="Calibri" w:cs="Calibri"/>
          <w:i/>
          <w:sz w:val="22"/>
          <w:szCs w:val="22"/>
          <w:lang w:val="ro-RO"/>
        </w:rPr>
        <w:t xml:space="preserve"> », </w:t>
      </w:r>
      <w:r w:rsidR="00A35301" w:rsidRPr="00940D80">
        <w:rPr>
          <w:rFonts w:ascii="Calibri" w:hAnsi="Calibri" w:cs="Calibri"/>
          <w:i/>
          <w:sz w:val="22"/>
          <w:szCs w:val="22"/>
          <w:lang w:val="ro-RO"/>
        </w:rPr>
        <w:t>18</w:t>
      </w:r>
      <w:r w:rsidRPr="00940D80">
        <w:rPr>
          <w:rFonts w:ascii="Calibri" w:hAnsi="Calibri" w:cs="Calibri"/>
          <w:i/>
          <w:sz w:val="22"/>
          <w:szCs w:val="22"/>
          <w:lang w:val="ro-RO"/>
        </w:rPr>
        <w:t xml:space="preserve"> « Impozit pe profit</w:t>
      </w:r>
      <w:r w:rsidR="00A35301" w:rsidRPr="00940D80">
        <w:rPr>
          <w:rFonts w:ascii="Calibri" w:hAnsi="Calibri" w:cs="Calibri"/>
          <w:i/>
          <w:sz w:val="22"/>
          <w:szCs w:val="22"/>
          <w:lang w:val="ro-RO"/>
        </w:rPr>
        <w:t>/cifra de afaceri</w:t>
      </w:r>
      <w:r w:rsidRPr="00940D80">
        <w:rPr>
          <w:rFonts w:ascii="Calibri" w:hAnsi="Calibri" w:cs="Calibri"/>
          <w:i/>
          <w:sz w:val="22"/>
          <w:szCs w:val="22"/>
          <w:lang w:val="ro-RO"/>
        </w:rPr>
        <w:t> »</w:t>
      </w:r>
      <w:r w:rsidRPr="00940D80">
        <w:rPr>
          <w:rFonts w:ascii="Calibri" w:hAnsi="Calibri" w:cs="Calibri"/>
          <w:b/>
          <w:i/>
          <w:sz w:val="22"/>
          <w:szCs w:val="22"/>
          <w:lang w:val="ro-RO"/>
        </w:rPr>
        <w:t xml:space="preserve">, </w:t>
      </w:r>
      <w:r w:rsidRPr="00940D80">
        <w:rPr>
          <w:rFonts w:ascii="Calibri" w:hAnsi="Calibri" w:cs="Calibri"/>
          <w:i/>
          <w:sz w:val="22"/>
          <w:szCs w:val="22"/>
          <w:lang w:val="ro-RO"/>
        </w:rPr>
        <w:t>restul randurilor fiind preluate automat din anexele B1 si B2</w:t>
      </w:r>
      <w:r w:rsidRPr="004B6CC0">
        <w:rPr>
          <w:rFonts w:ascii="Calibri" w:hAnsi="Calibri" w:cs="Calibri"/>
          <w:i/>
          <w:sz w:val="22"/>
          <w:szCs w:val="22"/>
          <w:lang w:val="ro-RO"/>
        </w:rPr>
        <w:t>. Se vor face mentiuni privind valorile previzionate si se vor corela cu alte informatii (exemplu : cheltuielile privind dobanzile).</w:t>
      </w:r>
    </w:p>
    <w:p w14:paraId="42EA8B01" w14:textId="77777777" w:rsidR="002A2625" w:rsidRPr="004B6CC0" w:rsidRDefault="002A2625" w:rsidP="00A0140F">
      <w:pPr>
        <w:spacing w:before="120" w:after="120"/>
        <w:ind w:left="360"/>
        <w:jc w:val="both"/>
        <w:rPr>
          <w:rFonts w:ascii="Calibri" w:hAnsi="Calibri" w:cs="Calibri"/>
          <w:i/>
          <w:sz w:val="22"/>
          <w:szCs w:val="22"/>
          <w:lang w:val="ro-RO"/>
        </w:rPr>
      </w:pPr>
    </w:p>
    <w:p w14:paraId="3AE36BDF" w14:textId="77777777" w:rsidR="002A2625" w:rsidRPr="004B6CC0" w:rsidRDefault="003A40A9" w:rsidP="00A0140F">
      <w:pPr>
        <w:spacing w:before="120" w:after="120"/>
        <w:ind w:left="360"/>
        <w:jc w:val="both"/>
        <w:rPr>
          <w:rFonts w:ascii="Calibri" w:hAnsi="Calibri" w:cs="Calibri"/>
          <w:b/>
          <w:sz w:val="22"/>
          <w:szCs w:val="22"/>
          <w:lang w:val="ro-RO"/>
        </w:rPr>
      </w:pPr>
      <w:r w:rsidRPr="004B6CC0">
        <w:rPr>
          <w:rFonts w:ascii="Calibri" w:hAnsi="Calibri" w:cs="Calibri"/>
          <w:b/>
          <w:sz w:val="22"/>
          <w:szCs w:val="22"/>
          <w:lang w:val="ro-RO"/>
        </w:rPr>
        <w:t>9</w:t>
      </w:r>
      <w:r w:rsidR="0088007E" w:rsidRPr="004B6CC0">
        <w:rPr>
          <w:rFonts w:ascii="Calibri" w:hAnsi="Calibri" w:cs="Calibri"/>
          <w:b/>
          <w:sz w:val="22"/>
          <w:szCs w:val="22"/>
          <w:lang w:val="ro-RO"/>
        </w:rPr>
        <w:t>.4</w:t>
      </w:r>
      <w:r w:rsidR="0088007E" w:rsidRPr="004B6CC0">
        <w:rPr>
          <w:rFonts w:ascii="Calibri" w:hAnsi="Calibri" w:cs="Calibri"/>
          <w:b/>
          <w:sz w:val="22"/>
          <w:szCs w:val="22"/>
          <w:lang w:val="ro-RO"/>
        </w:rPr>
        <w:tab/>
      </w:r>
      <w:r w:rsidR="002A2625" w:rsidRPr="004B6CC0">
        <w:rPr>
          <w:rFonts w:ascii="Calibri" w:hAnsi="Calibri" w:cs="Calibri"/>
          <w:b/>
          <w:sz w:val="22"/>
          <w:szCs w:val="22"/>
          <w:lang w:val="ro-RO"/>
        </w:rPr>
        <w:t xml:space="preserve">Bilant sintetic previzionat </w:t>
      </w:r>
    </w:p>
    <w:p w14:paraId="41AE20EE" w14:textId="77777777" w:rsidR="002A2625" w:rsidRPr="004B6CC0" w:rsidRDefault="002A2625" w:rsidP="00A0140F">
      <w:pPr>
        <w:spacing w:before="120" w:after="120"/>
        <w:ind w:left="360"/>
        <w:jc w:val="both"/>
        <w:rPr>
          <w:rFonts w:ascii="Calibri" w:hAnsi="Calibri" w:cs="Calibri"/>
          <w:i/>
          <w:sz w:val="22"/>
          <w:szCs w:val="22"/>
          <w:lang w:val="ro-RO"/>
        </w:rPr>
      </w:pPr>
      <w:r w:rsidRPr="004B6CC0">
        <w:rPr>
          <w:rFonts w:ascii="Calibri" w:hAnsi="Calibri" w:cs="Calibri"/>
          <w:i/>
          <w:sz w:val="22"/>
          <w:szCs w:val="22"/>
          <w:lang w:val="ro-RO"/>
        </w:rPr>
        <w:t>Se vor face precizari privind ipotezele luate in considerare in procesul de previzionare a posturilor din bilant.</w:t>
      </w:r>
    </w:p>
    <w:p w14:paraId="503218E9" w14:textId="77777777" w:rsidR="002A2625" w:rsidRPr="004B6CC0" w:rsidRDefault="002A2625" w:rsidP="00A0140F">
      <w:pPr>
        <w:spacing w:before="120" w:after="120"/>
        <w:ind w:left="360"/>
        <w:jc w:val="both"/>
        <w:rPr>
          <w:rFonts w:ascii="Calibri" w:hAnsi="Calibri" w:cs="Calibri"/>
          <w:i/>
          <w:sz w:val="22"/>
          <w:szCs w:val="22"/>
          <w:lang w:val="ro-RO"/>
        </w:rPr>
      </w:pPr>
      <w:r w:rsidRPr="004B6CC0">
        <w:rPr>
          <w:rFonts w:ascii="Calibri" w:hAnsi="Calibri" w:cs="Calibri"/>
          <w:i/>
          <w:sz w:val="22"/>
          <w:szCs w:val="22"/>
          <w:lang w:val="ro-RO"/>
        </w:rPr>
        <w:t>Se va completa Anexa B4 cu valorile prognozate ale posturilor din bilant avand in vedere urmatoarele:</w:t>
      </w:r>
    </w:p>
    <w:p w14:paraId="2CF2834E" w14:textId="77777777" w:rsidR="002A2625" w:rsidRPr="004B6CC0" w:rsidRDefault="002A2625" w:rsidP="00A0140F">
      <w:pPr>
        <w:numPr>
          <w:ilvl w:val="1"/>
          <w:numId w:val="8"/>
        </w:numPr>
        <w:spacing w:before="120" w:after="120"/>
        <w:jc w:val="both"/>
        <w:rPr>
          <w:rFonts w:ascii="Calibri" w:hAnsi="Calibri" w:cs="Calibri"/>
          <w:i/>
          <w:sz w:val="22"/>
          <w:szCs w:val="22"/>
          <w:lang w:val="ro-RO"/>
        </w:rPr>
      </w:pPr>
      <w:r w:rsidRPr="004B6CC0">
        <w:rPr>
          <w:rFonts w:ascii="Calibri" w:hAnsi="Calibri" w:cs="Calibri"/>
          <w:i/>
          <w:sz w:val="22"/>
          <w:szCs w:val="22"/>
          <w:lang w:val="ro-RO"/>
        </w:rPr>
        <w:t>in coloana An 0 se vor completa cu valorile existente in ultimul bilant incheiat de societate anexat la cererea de finantare (in cazul in care solicitantul este infiintat in anul in curs aceasta coloana  nu se completeaza);</w:t>
      </w:r>
    </w:p>
    <w:p w14:paraId="6EA406F3" w14:textId="77777777" w:rsidR="002A2625" w:rsidRPr="004B6CC0" w:rsidRDefault="002A2625" w:rsidP="00A0140F">
      <w:pPr>
        <w:numPr>
          <w:ilvl w:val="1"/>
          <w:numId w:val="8"/>
        </w:numPr>
        <w:spacing w:before="120" w:after="120"/>
        <w:jc w:val="both"/>
        <w:rPr>
          <w:rFonts w:ascii="Calibri" w:hAnsi="Calibri" w:cs="Calibri"/>
          <w:i/>
          <w:sz w:val="22"/>
          <w:szCs w:val="22"/>
          <w:lang w:val="ro-RO"/>
        </w:rPr>
      </w:pPr>
      <w:r w:rsidRPr="004B6CC0">
        <w:rPr>
          <w:rFonts w:ascii="Calibri" w:hAnsi="Calibri" w:cs="Calibri"/>
          <w:i/>
          <w:sz w:val="22"/>
          <w:szCs w:val="22"/>
          <w:lang w:val="ro-RO"/>
        </w:rPr>
        <w:t>valorile activelor imobilizate noi achizitionate se vor adauga la cele existente (daca este cazul), din acestea se scad valorile activelor imobilizate vandute in perioada respectiva;</w:t>
      </w:r>
    </w:p>
    <w:p w14:paraId="25AB7A49" w14:textId="77777777" w:rsidR="002A2625" w:rsidRPr="004B6CC0" w:rsidRDefault="002A2625" w:rsidP="00A0140F">
      <w:pPr>
        <w:numPr>
          <w:ilvl w:val="1"/>
          <w:numId w:val="8"/>
        </w:numPr>
        <w:spacing w:before="120" w:after="120"/>
        <w:jc w:val="both"/>
        <w:rPr>
          <w:rFonts w:ascii="Calibri" w:hAnsi="Calibri" w:cs="Calibri"/>
          <w:i/>
          <w:sz w:val="22"/>
          <w:szCs w:val="22"/>
          <w:lang w:val="ro-RO"/>
        </w:rPr>
      </w:pPr>
      <w:r w:rsidRPr="004B6CC0">
        <w:rPr>
          <w:rFonts w:ascii="Calibri" w:hAnsi="Calibri" w:cs="Calibri"/>
          <w:i/>
          <w:sz w:val="22"/>
          <w:szCs w:val="22"/>
          <w:lang w:val="ro-RO"/>
        </w:rPr>
        <w:t>valoarea amortizarii cumulate aferenta activelor imobilizate existente, la care se adauga amortizarea calculata pentru activele imobilizate noi achizitionate (se va corela cu valoarea cheltuielilor cu amortizarile prevazute in contul de profit si pierdere);</w:t>
      </w:r>
    </w:p>
    <w:p w14:paraId="3E7F0C79" w14:textId="77777777" w:rsidR="002A2625" w:rsidRPr="004B6CC0" w:rsidRDefault="002A2625" w:rsidP="00A0140F">
      <w:pPr>
        <w:numPr>
          <w:ilvl w:val="1"/>
          <w:numId w:val="8"/>
        </w:numPr>
        <w:spacing w:before="120" w:after="120"/>
        <w:jc w:val="both"/>
        <w:rPr>
          <w:rFonts w:ascii="Calibri" w:hAnsi="Calibri" w:cs="Calibri"/>
          <w:i/>
          <w:sz w:val="22"/>
          <w:szCs w:val="22"/>
          <w:lang w:val="ro-RO"/>
        </w:rPr>
      </w:pPr>
      <w:r w:rsidRPr="004B6CC0">
        <w:rPr>
          <w:rFonts w:ascii="Calibri" w:hAnsi="Calibri" w:cs="Calibri"/>
          <w:i/>
          <w:sz w:val="22"/>
          <w:szCs w:val="22"/>
          <w:lang w:val="ro-RO"/>
        </w:rPr>
        <w:t xml:space="preserve">valoarea stocurilor (materii prime, materiale, produse finite,etc.) va fi corelata cu specificul activitatii desfasurate (durata procesului de fabricatie, etc.) si alte elemente considerate relevante. </w:t>
      </w:r>
    </w:p>
    <w:p w14:paraId="2B0E6283" w14:textId="77777777" w:rsidR="002A2625" w:rsidRPr="004B6CC0" w:rsidRDefault="002A2625" w:rsidP="00A0140F">
      <w:pPr>
        <w:numPr>
          <w:ilvl w:val="1"/>
          <w:numId w:val="8"/>
        </w:numPr>
        <w:spacing w:before="120" w:after="120"/>
        <w:jc w:val="both"/>
        <w:rPr>
          <w:rFonts w:ascii="Calibri" w:hAnsi="Calibri" w:cs="Calibri"/>
          <w:i/>
          <w:sz w:val="22"/>
          <w:szCs w:val="22"/>
          <w:lang w:val="ro-RO"/>
        </w:rPr>
      </w:pPr>
      <w:r w:rsidRPr="004B6CC0">
        <w:rPr>
          <w:rFonts w:ascii="Calibri" w:hAnsi="Calibri" w:cs="Calibri"/>
          <w:i/>
          <w:sz w:val="22"/>
          <w:szCs w:val="22"/>
          <w:lang w:val="ro-RO"/>
        </w:rPr>
        <w:t xml:space="preserve">casa si conturi la banci se preia valoarea rezultata in Fluxul de numerar aferent aceleiasi perioade din linia </w:t>
      </w:r>
      <w:r w:rsidR="001C2001" w:rsidRPr="004B6CC0">
        <w:rPr>
          <w:rFonts w:ascii="Calibri" w:hAnsi="Calibri" w:cs="Calibri"/>
          <w:i/>
          <w:color w:val="FF0000"/>
          <w:sz w:val="22"/>
          <w:szCs w:val="22"/>
          <w:lang w:val="ro-RO"/>
        </w:rPr>
        <w:t xml:space="preserve"> </w:t>
      </w:r>
      <w:r w:rsidR="003109E0" w:rsidRPr="004B6CC0">
        <w:rPr>
          <w:rFonts w:ascii="Calibri" w:hAnsi="Calibri" w:cs="Calibri"/>
          <w:i/>
          <w:sz w:val="22"/>
          <w:szCs w:val="22"/>
          <w:lang w:val="ro-RO"/>
        </w:rPr>
        <w:t xml:space="preserve"> S</w:t>
      </w:r>
      <w:r w:rsidRPr="004B6CC0">
        <w:rPr>
          <w:rFonts w:ascii="Calibri" w:hAnsi="Calibri" w:cs="Calibri"/>
          <w:i/>
          <w:sz w:val="22"/>
          <w:szCs w:val="22"/>
          <w:lang w:val="ro-RO"/>
        </w:rPr>
        <w:t>;</w:t>
      </w:r>
    </w:p>
    <w:p w14:paraId="61E60C49" w14:textId="77777777" w:rsidR="002A2625" w:rsidRPr="004B6CC0" w:rsidRDefault="002A2625" w:rsidP="00A0140F">
      <w:pPr>
        <w:numPr>
          <w:ilvl w:val="1"/>
          <w:numId w:val="8"/>
        </w:numPr>
        <w:spacing w:before="120" w:after="120"/>
        <w:jc w:val="both"/>
        <w:rPr>
          <w:rFonts w:ascii="Calibri" w:hAnsi="Calibri" w:cs="Calibri"/>
          <w:i/>
          <w:sz w:val="22"/>
          <w:szCs w:val="22"/>
          <w:lang w:val="ro-RO"/>
        </w:rPr>
      </w:pPr>
      <w:r w:rsidRPr="004B6CC0">
        <w:rPr>
          <w:rFonts w:ascii="Calibri" w:hAnsi="Calibri" w:cs="Calibri"/>
          <w:i/>
          <w:sz w:val="22"/>
          <w:szCs w:val="22"/>
          <w:lang w:val="ro-RO"/>
        </w:rPr>
        <w:t xml:space="preserve">datorii ce trebuie platite intr-o perioada de pana la un an – se previzioneaza in functie de termenele de plata ale furnizorilor, de creditele pe termen scurt previzionate prin fluxul de numerar, valoarea datoriilor fiscale si la asigurarile sociale afernete activitatii. </w:t>
      </w:r>
    </w:p>
    <w:p w14:paraId="51723E69" w14:textId="77777777" w:rsidR="002A2625" w:rsidRPr="004B6CC0" w:rsidRDefault="002A2625" w:rsidP="00A0140F">
      <w:pPr>
        <w:numPr>
          <w:ilvl w:val="1"/>
          <w:numId w:val="8"/>
        </w:numPr>
        <w:spacing w:before="120" w:after="120"/>
        <w:jc w:val="both"/>
        <w:rPr>
          <w:rFonts w:ascii="Calibri" w:hAnsi="Calibri" w:cs="Calibri"/>
          <w:i/>
          <w:sz w:val="22"/>
          <w:szCs w:val="22"/>
          <w:lang w:val="ro-RO"/>
        </w:rPr>
      </w:pPr>
      <w:r w:rsidRPr="004B6CC0">
        <w:rPr>
          <w:rFonts w:ascii="Calibri" w:hAnsi="Calibri" w:cs="Calibri"/>
          <w:i/>
          <w:sz w:val="22"/>
          <w:szCs w:val="22"/>
          <w:lang w:val="ro-RO"/>
        </w:rPr>
        <w:t>datorii ce trebuie platite intr-o perioada mai mare de un an – se previzioneaza in functie de soldul si graficul de rambursare a creditelor pe termen mediu si lung primite (daca este cazul), de soldul si graficul de plata a datoriilor reesalonate(daca este cazul);</w:t>
      </w:r>
      <w:r w:rsidR="009B4F5F" w:rsidRPr="004B6CC0">
        <w:rPr>
          <w:rFonts w:ascii="Calibri" w:hAnsi="Calibri" w:cs="Calibri"/>
          <w:i/>
          <w:sz w:val="22"/>
          <w:szCs w:val="22"/>
          <w:lang w:val="ro-RO"/>
        </w:rPr>
        <w:t xml:space="preserve"> se vor evidentia de asemenea </w:t>
      </w:r>
      <w:r w:rsidR="00670A16" w:rsidRPr="004B6CC0">
        <w:rPr>
          <w:rFonts w:ascii="Calibri" w:hAnsi="Calibri" w:cs="Calibri"/>
          <w:i/>
          <w:sz w:val="22"/>
          <w:szCs w:val="22"/>
          <w:lang w:val="ro-RO"/>
        </w:rPr>
        <w:t xml:space="preserve">datoriile catre actionari/asociati, leasingurile, </w:t>
      </w:r>
      <w:r w:rsidR="009B4F5F" w:rsidRPr="004B6CC0">
        <w:rPr>
          <w:rFonts w:ascii="Calibri" w:hAnsi="Calibri" w:cs="Calibri"/>
          <w:i/>
          <w:sz w:val="22"/>
          <w:szCs w:val="22"/>
          <w:lang w:val="ro-RO"/>
        </w:rPr>
        <w:t>datoriile ca</w:t>
      </w:r>
      <w:r w:rsidR="00670A16" w:rsidRPr="004B6CC0">
        <w:rPr>
          <w:rFonts w:ascii="Calibri" w:hAnsi="Calibri" w:cs="Calibri"/>
          <w:i/>
          <w:sz w:val="22"/>
          <w:szCs w:val="22"/>
          <w:lang w:val="ro-RO"/>
        </w:rPr>
        <w:t>tre alte institutii financiare.</w:t>
      </w:r>
    </w:p>
    <w:p w14:paraId="26D11F95" w14:textId="77777777" w:rsidR="002A2625" w:rsidRPr="004B6CC0" w:rsidRDefault="002A2625" w:rsidP="00A0140F">
      <w:pPr>
        <w:numPr>
          <w:ilvl w:val="1"/>
          <w:numId w:val="8"/>
        </w:numPr>
        <w:spacing w:before="120" w:after="120"/>
        <w:jc w:val="both"/>
        <w:rPr>
          <w:rFonts w:ascii="Calibri" w:hAnsi="Calibri" w:cs="Calibri"/>
          <w:i/>
          <w:sz w:val="22"/>
          <w:szCs w:val="22"/>
          <w:lang w:val="ro-RO"/>
        </w:rPr>
      </w:pPr>
      <w:r w:rsidRPr="004B6CC0">
        <w:rPr>
          <w:rFonts w:ascii="Calibri" w:hAnsi="Calibri" w:cs="Calibri"/>
          <w:i/>
          <w:sz w:val="22"/>
          <w:szCs w:val="22"/>
          <w:lang w:val="ro-RO"/>
        </w:rPr>
        <w:t>subventii pentru investitii -  se inscriu soldul existent</w:t>
      </w:r>
      <w:r w:rsidR="00C22C43" w:rsidRPr="004B6CC0">
        <w:rPr>
          <w:rFonts w:ascii="Calibri" w:hAnsi="Calibri" w:cs="Calibri"/>
          <w:i/>
          <w:sz w:val="22"/>
          <w:szCs w:val="22"/>
          <w:lang w:val="ro-RO"/>
        </w:rPr>
        <w:t xml:space="preserve">/previzionat </w:t>
      </w:r>
      <w:r w:rsidRPr="004B6CC0">
        <w:rPr>
          <w:rFonts w:ascii="Calibri" w:hAnsi="Calibri" w:cs="Calibri"/>
          <w:i/>
          <w:sz w:val="22"/>
          <w:szCs w:val="22"/>
          <w:lang w:val="ro-RO"/>
        </w:rPr>
        <w:t xml:space="preserve"> (daca este cazul) si incasarile primite prin programul </w:t>
      </w:r>
      <w:r w:rsidR="004E7476" w:rsidRPr="004B6CC0">
        <w:rPr>
          <w:rFonts w:ascii="Calibri" w:hAnsi="Calibri" w:cs="Calibri"/>
          <w:i/>
          <w:sz w:val="22"/>
          <w:szCs w:val="22"/>
          <w:lang w:val="ro-RO"/>
        </w:rPr>
        <w:t>FEADR</w:t>
      </w:r>
      <w:r w:rsidRPr="004B6CC0">
        <w:rPr>
          <w:rFonts w:ascii="Calibri" w:hAnsi="Calibri" w:cs="Calibri"/>
          <w:i/>
          <w:sz w:val="22"/>
          <w:szCs w:val="22"/>
          <w:lang w:val="ro-RO"/>
        </w:rPr>
        <w:t>;</w:t>
      </w:r>
    </w:p>
    <w:p w14:paraId="3FB55E03" w14:textId="77777777" w:rsidR="002A2625" w:rsidRPr="004B6CC0" w:rsidRDefault="002A2625" w:rsidP="00A0140F">
      <w:pPr>
        <w:numPr>
          <w:ilvl w:val="1"/>
          <w:numId w:val="8"/>
        </w:numPr>
        <w:spacing w:before="120" w:after="120"/>
        <w:jc w:val="both"/>
        <w:rPr>
          <w:rFonts w:ascii="Calibri" w:hAnsi="Calibri" w:cs="Calibri"/>
          <w:i/>
          <w:sz w:val="22"/>
          <w:szCs w:val="22"/>
          <w:lang w:val="ro-RO"/>
        </w:rPr>
      </w:pPr>
      <w:r w:rsidRPr="004B6CC0">
        <w:rPr>
          <w:rFonts w:ascii="Calibri" w:hAnsi="Calibri" w:cs="Calibri"/>
          <w:i/>
          <w:sz w:val="22"/>
          <w:szCs w:val="22"/>
          <w:lang w:val="ro-RO"/>
        </w:rPr>
        <w:lastRenderedPageBreak/>
        <w:t>capitalurile proprii – se inscriu sumele rezultate ca urmare a majorarilor de capital social prevazute, rezultatul exercitiului (acesta se repartizeaza ca dividende si rezerve la alegere, cota repartizata la rezerve urmand sa faca parte din rezerve in anul urmator), rezervele deja constituite si alocarile suplimentare din rezultatul exercitiului financiar precedent;</w:t>
      </w:r>
    </w:p>
    <w:p w14:paraId="2BE46C7D" w14:textId="77777777" w:rsidR="002A2625" w:rsidRPr="00940D80" w:rsidRDefault="002A2625" w:rsidP="00A0140F">
      <w:pPr>
        <w:numPr>
          <w:ilvl w:val="1"/>
          <w:numId w:val="8"/>
        </w:numPr>
        <w:spacing w:before="120" w:after="120"/>
        <w:jc w:val="both"/>
        <w:rPr>
          <w:rFonts w:ascii="Calibri" w:hAnsi="Calibri" w:cs="Calibri"/>
          <w:i/>
          <w:sz w:val="22"/>
          <w:szCs w:val="22"/>
          <w:lang w:val="ro-RO"/>
        </w:rPr>
      </w:pPr>
      <w:r w:rsidRPr="00940D80">
        <w:rPr>
          <w:rFonts w:ascii="Calibri" w:hAnsi="Calibri" w:cs="Calibri"/>
          <w:i/>
          <w:sz w:val="22"/>
          <w:szCs w:val="22"/>
          <w:lang w:val="ro-RO"/>
        </w:rPr>
        <w:t>se va  urmari corelarea datelor introduse cu cele existente in contul de profit si pierdere si fluxul de numerar;</w:t>
      </w:r>
    </w:p>
    <w:p w14:paraId="7522B140" w14:textId="77777777" w:rsidR="002A2625" w:rsidRPr="00940D80" w:rsidRDefault="002A2625" w:rsidP="00A0140F">
      <w:pPr>
        <w:spacing w:before="120" w:after="120"/>
        <w:jc w:val="both"/>
        <w:rPr>
          <w:rFonts w:ascii="Calibri" w:hAnsi="Calibri" w:cs="Calibri"/>
          <w:i/>
          <w:sz w:val="22"/>
          <w:szCs w:val="22"/>
          <w:lang w:val="ro-RO"/>
        </w:rPr>
      </w:pPr>
    </w:p>
    <w:p w14:paraId="4EF6ED25" w14:textId="77777777" w:rsidR="002C3375" w:rsidRPr="00940D80" w:rsidRDefault="002C3375" w:rsidP="00A0140F">
      <w:pPr>
        <w:spacing w:before="120" w:after="120"/>
        <w:jc w:val="both"/>
        <w:rPr>
          <w:rFonts w:ascii="Calibri" w:hAnsi="Calibri" w:cs="Calibri"/>
          <w:i/>
          <w:sz w:val="22"/>
          <w:szCs w:val="22"/>
          <w:lang w:val="ro-RO"/>
        </w:rPr>
      </w:pPr>
    </w:p>
    <w:p w14:paraId="71F478E2" w14:textId="77777777" w:rsidR="002A2625" w:rsidRPr="00940D80" w:rsidRDefault="003A40A9" w:rsidP="00A0140F">
      <w:pPr>
        <w:spacing w:before="120" w:after="120"/>
        <w:ind w:left="360"/>
        <w:jc w:val="both"/>
        <w:rPr>
          <w:rFonts w:ascii="Calibri" w:hAnsi="Calibri" w:cs="Calibri"/>
          <w:b/>
          <w:sz w:val="22"/>
          <w:szCs w:val="22"/>
          <w:lang w:val="ro-RO"/>
        </w:rPr>
      </w:pPr>
      <w:r w:rsidRPr="00940D80">
        <w:rPr>
          <w:rFonts w:ascii="Calibri" w:hAnsi="Calibri" w:cs="Calibri"/>
          <w:b/>
          <w:sz w:val="22"/>
          <w:szCs w:val="22"/>
          <w:lang w:val="ro-RO"/>
        </w:rPr>
        <w:t>9</w:t>
      </w:r>
      <w:r w:rsidR="00512B2D" w:rsidRPr="00940D80">
        <w:rPr>
          <w:rFonts w:ascii="Calibri" w:hAnsi="Calibri" w:cs="Calibri"/>
          <w:b/>
          <w:sz w:val="22"/>
          <w:szCs w:val="22"/>
          <w:lang w:val="ro-RO"/>
        </w:rPr>
        <w:t>.5</w:t>
      </w:r>
      <w:r w:rsidR="00512B2D" w:rsidRPr="00940D80">
        <w:rPr>
          <w:rFonts w:ascii="Calibri" w:hAnsi="Calibri" w:cs="Calibri"/>
          <w:b/>
          <w:sz w:val="22"/>
          <w:szCs w:val="22"/>
          <w:lang w:val="ro-RO"/>
        </w:rPr>
        <w:tab/>
      </w:r>
      <w:r w:rsidR="002A2625" w:rsidRPr="00940D80">
        <w:rPr>
          <w:rFonts w:ascii="Calibri" w:hAnsi="Calibri" w:cs="Calibri"/>
          <w:b/>
          <w:sz w:val="22"/>
          <w:szCs w:val="22"/>
          <w:lang w:val="ro-RO"/>
        </w:rPr>
        <w:t xml:space="preserve">Flux de numerar </w:t>
      </w:r>
    </w:p>
    <w:p w14:paraId="4ACE6B24" w14:textId="77777777" w:rsidR="002A2625" w:rsidRPr="004B6CC0" w:rsidRDefault="00090509" w:rsidP="00A0140F">
      <w:pPr>
        <w:spacing w:before="120" w:after="120"/>
        <w:ind w:left="360" w:right="148"/>
        <w:jc w:val="both"/>
        <w:rPr>
          <w:rFonts w:ascii="Calibri" w:hAnsi="Calibri" w:cs="Calibri"/>
          <w:i/>
          <w:sz w:val="22"/>
          <w:szCs w:val="22"/>
          <w:lang w:val="ro-RO"/>
        </w:rPr>
      </w:pPr>
      <w:r w:rsidRPr="00940D80">
        <w:rPr>
          <w:rFonts w:ascii="Calibri" w:hAnsi="Calibri" w:cs="Calibri"/>
          <w:i/>
          <w:sz w:val="22"/>
          <w:szCs w:val="22"/>
          <w:lang w:val="ro-RO"/>
        </w:rPr>
        <w:t>Se vor completa anexele cu datele privind fluxurile de numerar aferente proiectului pe perioada implementarii (anexele B5, B6 si B7</w:t>
      </w:r>
      <w:r w:rsidRPr="004B6CC0">
        <w:rPr>
          <w:rFonts w:ascii="Calibri" w:hAnsi="Calibri" w:cs="Calibri"/>
          <w:i/>
          <w:sz w:val="22"/>
          <w:szCs w:val="22"/>
          <w:lang w:val="ro-RO"/>
        </w:rPr>
        <w:t>(vezi atentionarea de mai jos) desfasurate lunar) si pentru o perioada de 5 ani (anexa B8) dupa implementarea proiectului.</w:t>
      </w:r>
    </w:p>
    <w:p w14:paraId="6BF1136D" w14:textId="77777777" w:rsidR="002A2625" w:rsidRPr="004B6CC0" w:rsidRDefault="002A2625" w:rsidP="00A0140F">
      <w:pPr>
        <w:spacing w:before="120" w:after="120"/>
        <w:ind w:left="360" w:right="148"/>
        <w:jc w:val="both"/>
        <w:rPr>
          <w:rFonts w:ascii="Calibri" w:hAnsi="Calibri" w:cs="Calibri"/>
          <w:bCs/>
          <w:i/>
          <w:sz w:val="22"/>
          <w:szCs w:val="22"/>
          <w:lang w:val="ro-RO"/>
        </w:rPr>
      </w:pPr>
      <w:r w:rsidRPr="004B6CC0">
        <w:rPr>
          <w:rFonts w:ascii="Calibri" w:hAnsi="Calibri" w:cs="Calibri"/>
          <w:bCs/>
          <w:i/>
          <w:sz w:val="22"/>
          <w:szCs w:val="22"/>
          <w:lang w:val="ro-RO"/>
        </w:rPr>
        <w:t>In cadrul acestei sectiuni se detaliaza prezumtiile (pentru o mai buna intelegere de catre persoanele care citesc studiul) care au stat la baza realizarii previzionarii :</w:t>
      </w:r>
    </w:p>
    <w:p w14:paraId="1A832427" w14:textId="77777777" w:rsidR="002A2625" w:rsidRPr="004B6CC0" w:rsidRDefault="002A2625" w:rsidP="00A0140F">
      <w:pPr>
        <w:spacing w:before="120" w:after="120"/>
        <w:ind w:left="360" w:right="148"/>
        <w:jc w:val="both"/>
        <w:rPr>
          <w:rFonts w:ascii="Calibri" w:hAnsi="Calibri" w:cs="Calibri"/>
          <w:bCs/>
          <w:i/>
          <w:sz w:val="22"/>
          <w:szCs w:val="22"/>
          <w:lang w:val="ro-RO"/>
        </w:rPr>
      </w:pPr>
      <w:r w:rsidRPr="004B6CC0">
        <w:rPr>
          <w:rFonts w:ascii="Calibri" w:hAnsi="Calibri" w:cs="Calibri"/>
          <w:bCs/>
          <w:i/>
          <w:sz w:val="22"/>
          <w:szCs w:val="22"/>
          <w:lang w:val="ro-RO"/>
        </w:rPr>
        <w:t>- se va urmari corelarea dintre fluxurile previzionate ca intrari si iesiri cu celelalte sectiuni;</w:t>
      </w:r>
    </w:p>
    <w:p w14:paraId="340EA0D8" w14:textId="77777777" w:rsidR="002A2625" w:rsidRPr="004B6CC0" w:rsidRDefault="002A2625" w:rsidP="00A0140F">
      <w:pPr>
        <w:spacing w:before="120" w:after="120"/>
        <w:ind w:left="360" w:right="148"/>
        <w:jc w:val="both"/>
        <w:rPr>
          <w:rFonts w:ascii="Calibri" w:hAnsi="Calibri" w:cs="Calibri"/>
          <w:bCs/>
          <w:i/>
          <w:sz w:val="22"/>
          <w:szCs w:val="22"/>
          <w:lang w:val="ro-RO"/>
        </w:rPr>
      </w:pPr>
      <w:r w:rsidRPr="004B6CC0">
        <w:rPr>
          <w:rFonts w:ascii="Calibri" w:hAnsi="Calibri" w:cs="Calibri"/>
          <w:bCs/>
          <w:i/>
          <w:sz w:val="22"/>
          <w:szCs w:val="22"/>
          <w:lang w:val="ro-RO"/>
        </w:rPr>
        <w:t xml:space="preserve">- atentie la randul « Disponibil de numerar </w:t>
      </w:r>
      <w:r w:rsidR="009D123C" w:rsidRPr="004B6CC0">
        <w:rPr>
          <w:rFonts w:ascii="Calibri" w:hAnsi="Calibri" w:cs="Calibri"/>
          <w:bCs/>
          <w:i/>
          <w:sz w:val="22"/>
          <w:szCs w:val="22"/>
          <w:lang w:val="ro-RO"/>
        </w:rPr>
        <w:t>la sfarsitul perioadei</w:t>
      </w:r>
      <w:r w:rsidRPr="004B6CC0">
        <w:rPr>
          <w:rFonts w:ascii="Calibri" w:hAnsi="Calibri" w:cs="Calibri"/>
          <w:bCs/>
          <w:i/>
          <w:sz w:val="22"/>
          <w:szCs w:val="22"/>
          <w:lang w:val="ro-RO"/>
        </w:rPr>
        <w:t>» acesta nu poate fi negativ !</w:t>
      </w:r>
    </w:p>
    <w:p w14:paraId="303D4C8C" w14:textId="77777777" w:rsidR="002A2625" w:rsidRPr="004B6CC0" w:rsidRDefault="002A2625" w:rsidP="00A0140F">
      <w:pPr>
        <w:spacing w:before="120" w:after="120"/>
        <w:ind w:left="360" w:right="148"/>
        <w:jc w:val="both"/>
        <w:rPr>
          <w:rFonts w:ascii="Calibri" w:hAnsi="Calibri" w:cs="Calibri"/>
          <w:bCs/>
          <w:i/>
          <w:sz w:val="22"/>
          <w:szCs w:val="22"/>
          <w:lang w:val="ro-RO"/>
        </w:rPr>
      </w:pPr>
      <w:r w:rsidRPr="004B6CC0">
        <w:rPr>
          <w:rFonts w:ascii="Calibri" w:hAnsi="Calibri" w:cs="Calibri"/>
          <w:bCs/>
          <w:i/>
          <w:sz w:val="22"/>
          <w:szCs w:val="22"/>
          <w:lang w:val="ro-RO"/>
        </w:rPr>
        <w:t>- orice alte informatii care au stat la baza previzionarii sau influenteaza previzionarea elementelor fluxului de numerar si au influenta relevanta ;</w:t>
      </w:r>
    </w:p>
    <w:p w14:paraId="3AAE54AD" w14:textId="77777777" w:rsidR="002A2625" w:rsidRPr="004B6CC0" w:rsidRDefault="002A2625" w:rsidP="00A0140F">
      <w:pPr>
        <w:spacing w:before="120" w:after="120"/>
        <w:ind w:left="360"/>
        <w:jc w:val="both"/>
        <w:rPr>
          <w:rFonts w:ascii="Calibri" w:hAnsi="Calibri" w:cs="Calibri"/>
          <w:sz w:val="22"/>
          <w:szCs w:val="22"/>
          <w:lang w:val="ro-RO"/>
        </w:rPr>
      </w:pPr>
    </w:p>
    <w:p w14:paraId="4CF34511" w14:textId="77777777" w:rsidR="005C0DBE" w:rsidRPr="00940D80" w:rsidRDefault="005C0DBE" w:rsidP="00A0140F">
      <w:pPr>
        <w:spacing w:before="120" w:after="120"/>
        <w:jc w:val="both"/>
        <w:rPr>
          <w:rFonts w:ascii="Calibri" w:hAnsi="Calibri" w:cs="Calibri"/>
          <w:b/>
          <w:bCs/>
          <w:sz w:val="22"/>
          <w:szCs w:val="22"/>
          <w:lang w:val="ro-RO"/>
        </w:rPr>
      </w:pPr>
      <w:r w:rsidRPr="004B6CC0">
        <w:rPr>
          <w:rFonts w:ascii="Calibri" w:hAnsi="Calibri" w:cs="Calibri"/>
          <w:b/>
          <w:sz w:val="22"/>
          <w:szCs w:val="22"/>
          <w:lang w:val="ro-RO"/>
        </w:rPr>
        <w:t xml:space="preserve">Atentie: </w:t>
      </w:r>
      <w:r w:rsidRPr="004B6CC0">
        <w:rPr>
          <w:rFonts w:ascii="Calibri" w:hAnsi="Calibri" w:cs="Calibri"/>
          <w:b/>
          <w:bCs/>
          <w:sz w:val="22"/>
          <w:szCs w:val="22"/>
          <w:lang w:val="ro-RO"/>
        </w:rPr>
        <w:t>Durata maximă de execuţie a investiţiei cofinanţată din FEADR este de 3 ani de la data încheierii contractului de finanţare si prin excepţie, pentru investiţiile în achiziţiile simple</w:t>
      </w:r>
      <w:r w:rsidRPr="004B6CC0">
        <w:rPr>
          <w:rFonts w:ascii="Calibri" w:hAnsi="Calibri" w:cs="Calibri"/>
          <w:b/>
          <w:sz w:val="22"/>
          <w:szCs w:val="22"/>
          <w:lang w:val="ro-RO"/>
        </w:rPr>
        <w:t xml:space="preserve"> fără leasing financiar</w:t>
      </w:r>
      <w:r w:rsidRPr="004B6CC0">
        <w:rPr>
          <w:rFonts w:ascii="Calibri" w:hAnsi="Calibri" w:cs="Calibri"/>
          <w:b/>
          <w:bCs/>
          <w:sz w:val="22"/>
          <w:szCs w:val="22"/>
          <w:lang w:val="ro-RO"/>
        </w:rPr>
        <w:t xml:space="preserve"> de</w:t>
      </w:r>
      <w:r w:rsidRPr="004B6CC0">
        <w:rPr>
          <w:rFonts w:ascii="Calibri" w:hAnsi="Calibri" w:cs="Calibri"/>
          <w:b/>
          <w:sz w:val="22"/>
          <w:szCs w:val="22"/>
          <w:lang w:val="ro-RO"/>
        </w:rPr>
        <w:t xml:space="preserve"> utilaje, instalaţii, echipamente şi dotări noi, de mijloace de transport specializate, precum şi a altor mijloace de transport stabilite prin fişa măsurii </w:t>
      </w:r>
      <w:r w:rsidRPr="00940D80">
        <w:rPr>
          <w:rFonts w:ascii="Calibri" w:hAnsi="Calibri" w:cs="Calibri"/>
          <w:b/>
          <w:bCs/>
          <w:sz w:val="22"/>
          <w:szCs w:val="22"/>
          <w:lang w:val="ro-RO"/>
        </w:rPr>
        <w:t>durata maximă de execuţie este de 2 ani.</w:t>
      </w:r>
    </w:p>
    <w:p w14:paraId="2BAD7D4F" w14:textId="77777777" w:rsidR="00F27ECB" w:rsidRPr="00940D80" w:rsidRDefault="00F27ECB" w:rsidP="00A0140F">
      <w:pPr>
        <w:spacing w:before="120" w:after="120"/>
        <w:ind w:left="360"/>
        <w:jc w:val="both"/>
        <w:rPr>
          <w:rFonts w:ascii="Calibri" w:hAnsi="Calibri" w:cs="Calibri"/>
          <w:sz w:val="22"/>
          <w:szCs w:val="22"/>
          <w:lang w:val="ro-RO"/>
        </w:rPr>
      </w:pPr>
    </w:p>
    <w:p w14:paraId="39AD1B43" w14:textId="77777777" w:rsidR="002A2625" w:rsidRPr="00940D80" w:rsidRDefault="003A40A9" w:rsidP="00A0140F">
      <w:pPr>
        <w:spacing w:before="120" w:after="120"/>
        <w:ind w:left="360"/>
        <w:jc w:val="both"/>
        <w:rPr>
          <w:rFonts w:ascii="Calibri" w:hAnsi="Calibri" w:cs="Calibri"/>
          <w:b/>
          <w:sz w:val="22"/>
          <w:szCs w:val="22"/>
          <w:lang w:val="ro-RO"/>
        </w:rPr>
      </w:pPr>
      <w:r w:rsidRPr="00940D80">
        <w:rPr>
          <w:rFonts w:ascii="Calibri" w:hAnsi="Calibri" w:cs="Calibri"/>
          <w:b/>
          <w:sz w:val="22"/>
          <w:szCs w:val="22"/>
          <w:lang w:val="ro-RO"/>
        </w:rPr>
        <w:t>9</w:t>
      </w:r>
      <w:r w:rsidR="00512B2D" w:rsidRPr="00940D80">
        <w:rPr>
          <w:rFonts w:ascii="Calibri" w:hAnsi="Calibri" w:cs="Calibri"/>
          <w:b/>
          <w:sz w:val="22"/>
          <w:szCs w:val="22"/>
          <w:lang w:val="ro-RO"/>
        </w:rPr>
        <w:t>.6</w:t>
      </w:r>
      <w:r w:rsidR="00512B2D" w:rsidRPr="00940D80">
        <w:rPr>
          <w:rFonts w:ascii="Calibri" w:hAnsi="Calibri" w:cs="Calibri"/>
          <w:b/>
          <w:sz w:val="22"/>
          <w:szCs w:val="22"/>
          <w:lang w:val="ro-RO"/>
        </w:rPr>
        <w:tab/>
      </w:r>
      <w:r w:rsidR="00EC0424" w:rsidRPr="00940D80">
        <w:rPr>
          <w:rFonts w:ascii="Calibri" w:hAnsi="Calibri" w:cs="Calibri"/>
          <w:b/>
          <w:sz w:val="22"/>
          <w:szCs w:val="22"/>
          <w:lang w:val="ro-RO"/>
        </w:rPr>
        <w:t xml:space="preserve">Indicatori financiari </w:t>
      </w:r>
      <w:r w:rsidR="002A2625" w:rsidRPr="00940D80">
        <w:rPr>
          <w:rFonts w:ascii="Calibri" w:hAnsi="Calibri" w:cs="Calibri"/>
          <w:b/>
          <w:sz w:val="22"/>
          <w:szCs w:val="22"/>
          <w:lang w:val="ro-RO"/>
        </w:rPr>
        <w:t xml:space="preserve"> </w:t>
      </w:r>
    </w:p>
    <w:p w14:paraId="40FBB1D5" w14:textId="77777777" w:rsidR="002A2625" w:rsidRPr="00940D80" w:rsidRDefault="002A2625" w:rsidP="00A0140F">
      <w:pPr>
        <w:spacing w:before="120" w:after="120"/>
        <w:ind w:left="360"/>
        <w:jc w:val="both"/>
        <w:rPr>
          <w:rFonts w:ascii="Calibri" w:hAnsi="Calibri" w:cs="Calibri"/>
          <w:i/>
          <w:sz w:val="22"/>
          <w:szCs w:val="22"/>
          <w:lang w:val="ro-RO"/>
        </w:rPr>
      </w:pPr>
      <w:r w:rsidRPr="00940D80">
        <w:rPr>
          <w:rFonts w:ascii="Calibri" w:hAnsi="Calibri" w:cs="Calibri"/>
          <w:i/>
          <w:sz w:val="22"/>
          <w:szCs w:val="22"/>
          <w:lang w:val="ro-RO"/>
        </w:rPr>
        <w:t>Pe baza datelor obtinute din prognozele efectuate se vor calcula indicatorii care vor releva sustenabilitatea si viabilitatea investitiei ce urmeaza a fi promovata. Toate prognozele vor fi calculate pentru o perioada de 5 ani, dupa finalizarea investitiei, in preturi constante.</w:t>
      </w:r>
    </w:p>
    <w:p w14:paraId="12E1FFB7" w14:textId="77777777" w:rsidR="003B330C" w:rsidRPr="00940D80" w:rsidRDefault="003B330C" w:rsidP="00A0140F">
      <w:pPr>
        <w:spacing w:before="120" w:after="120"/>
        <w:ind w:left="360"/>
        <w:jc w:val="both"/>
        <w:rPr>
          <w:rFonts w:ascii="Calibri" w:hAnsi="Calibri" w:cs="Calibri"/>
          <w:b/>
          <w:i/>
          <w:sz w:val="22"/>
          <w:szCs w:val="22"/>
          <w:lang w:val="ro-RO"/>
        </w:rPr>
      </w:pPr>
    </w:p>
    <w:p w14:paraId="031BBFF7" w14:textId="77777777" w:rsidR="002A2625" w:rsidRPr="004B6CC0" w:rsidRDefault="008F7903" w:rsidP="00A0140F">
      <w:pPr>
        <w:spacing w:before="120" w:after="120"/>
        <w:ind w:left="360"/>
        <w:jc w:val="both"/>
        <w:rPr>
          <w:rFonts w:ascii="Calibri" w:hAnsi="Calibri" w:cs="Calibri"/>
          <w:b/>
          <w:i/>
          <w:sz w:val="22"/>
          <w:szCs w:val="22"/>
          <w:lang w:val="ro-RO"/>
        </w:rPr>
      </w:pPr>
      <w:r w:rsidRPr="00940D80">
        <w:rPr>
          <w:rFonts w:ascii="Calibri" w:hAnsi="Calibri" w:cs="Calibri"/>
          <w:b/>
          <w:i/>
          <w:sz w:val="22"/>
          <w:szCs w:val="22"/>
          <w:lang w:val="ro-RO"/>
        </w:rPr>
        <w:t xml:space="preserve">Incadrarea anumitor indicatori in limitele stabilite de </w:t>
      </w:r>
      <w:r w:rsidR="00002E75">
        <w:rPr>
          <w:rFonts w:ascii="Calibri" w:hAnsi="Calibri" w:cs="Calibri"/>
          <w:b/>
          <w:i/>
          <w:sz w:val="22"/>
          <w:szCs w:val="22"/>
          <w:lang w:val="ro-RO"/>
        </w:rPr>
        <w:t>AFIR</w:t>
      </w:r>
      <w:r w:rsidRPr="00002E75">
        <w:rPr>
          <w:rFonts w:ascii="Calibri" w:hAnsi="Calibri" w:cs="Calibri"/>
          <w:b/>
          <w:i/>
          <w:sz w:val="22"/>
          <w:szCs w:val="22"/>
          <w:lang w:val="ro-RO"/>
        </w:rPr>
        <w:t xml:space="preserve"> (mentionate atat in aceasta sectiune a Memoriului justificativ, cat si in Anexa B</w:t>
      </w:r>
      <w:r w:rsidR="003257F2" w:rsidRPr="004B6CC0">
        <w:rPr>
          <w:rFonts w:ascii="Calibri" w:hAnsi="Calibri" w:cs="Calibri"/>
          <w:b/>
          <w:i/>
          <w:sz w:val="22"/>
          <w:szCs w:val="22"/>
          <w:lang w:val="ro-RO"/>
        </w:rPr>
        <w:t>9</w:t>
      </w:r>
      <w:r w:rsidRPr="004B6CC0">
        <w:rPr>
          <w:rFonts w:ascii="Calibri" w:hAnsi="Calibri" w:cs="Calibri"/>
          <w:b/>
          <w:i/>
          <w:sz w:val="22"/>
          <w:szCs w:val="22"/>
          <w:lang w:val="ro-RO"/>
        </w:rPr>
        <w:t xml:space="preserve"> din cererea de finantare) </w:t>
      </w:r>
      <w:r w:rsidR="00967106" w:rsidRPr="004B6CC0">
        <w:rPr>
          <w:rFonts w:ascii="Calibri" w:hAnsi="Calibri" w:cs="Calibri"/>
          <w:b/>
          <w:i/>
          <w:sz w:val="22"/>
          <w:szCs w:val="22"/>
          <w:lang w:val="ro-RO"/>
        </w:rPr>
        <w:t xml:space="preserve">se va evalua pentru anii </w:t>
      </w:r>
      <w:r w:rsidR="00A77F8C" w:rsidRPr="004B6CC0">
        <w:rPr>
          <w:rFonts w:ascii="Calibri" w:hAnsi="Calibri" w:cs="Calibri"/>
          <w:b/>
          <w:i/>
          <w:sz w:val="22"/>
          <w:szCs w:val="22"/>
          <w:lang w:val="ro-RO"/>
        </w:rPr>
        <w:t xml:space="preserve">2, </w:t>
      </w:r>
      <w:r w:rsidR="00967106" w:rsidRPr="004B6CC0">
        <w:rPr>
          <w:rFonts w:ascii="Calibri" w:hAnsi="Calibri" w:cs="Calibri"/>
          <w:b/>
          <w:i/>
          <w:sz w:val="22"/>
          <w:szCs w:val="22"/>
          <w:lang w:val="ro-RO"/>
        </w:rPr>
        <w:t>3,</w:t>
      </w:r>
      <w:r w:rsidR="003B330C" w:rsidRPr="004B6CC0">
        <w:rPr>
          <w:rFonts w:ascii="Calibri" w:hAnsi="Calibri" w:cs="Calibri"/>
          <w:b/>
          <w:i/>
          <w:sz w:val="22"/>
          <w:szCs w:val="22"/>
          <w:lang w:val="ro-RO"/>
        </w:rPr>
        <w:t xml:space="preserve"> </w:t>
      </w:r>
      <w:r w:rsidR="00967106" w:rsidRPr="004B6CC0">
        <w:rPr>
          <w:rFonts w:ascii="Calibri" w:hAnsi="Calibri" w:cs="Calibri"/>
          <w:b/>
          <w:i/>
          <w:sz w:val="22"/>
          <w:szCs w:val="22"/>
          <w:lang w:val="ro-RO"/>
        </w:rPr>
        <w:t>4 si 5 de la data finalizarii investitiei</w:t>
      </w:r>
      <w:r w:rsidR="00A43CB4" w:rsidRPr="004B6CC0">
        <w:rPr>
          <w:rFonts w:ascii="Calibri" w:hAnsi="Calibri" w:cs="Calibri"/>
          <w:b/>
          <w:i/>
          <w:sz w:val="22"/>
          <w:szCs w:val="22"/>
          <w:lang w:val="ro-RO"/>
        </w:rPr>
        <w:t>.</w:t>
      </w:r>
    </w:p>
    <w:p w14:paraId="5AA007D9" w14:textId="77777777" w:rsidR="002A2625" w:rsidRPr="004B6CC0" w:rsidRDefault="002A2625" w:rsidP="00A0140F">
      <w:pPr>
        <w:spacing w:before="120" w:after="120"/>
        <w:ind w:left="360"/>
        <w:jc w:val="both"/>
        <w:rPr>
          <w:rFonts w:ascii="Calibri" w:hAnsi="Calibri" w:cs="Calibri"/>
          <w:b/>
          <w:sz w:val="22"/>
          <w:szCs w:val="22"/>
          <w:lang w:val="ro-RO"/>
        </w:rPr>
      </w:pPr>
    </w:p>
    <w:p w14:paraId="4859F49D" w14:textId="77777777" w:rsidR="00CF79C3" w:rsidRPr="004B6CC0" w:rsidRDefault="00CF79C3" w:rsidP="00A0140F">
      <w:pPr>
        <w:spacing w:before="120" w:after="120"/>
        <w:ind w:left="360"/>
        <w:jc w:val="both"/>
        <w:rPr>
          <w:rFonts w:ascii="Calibri" w:hAnsi="Calibri" w:cs="Calibri"/>
          <w:b/>
          <w:sz w:val="22"/>
          <w:szCs w:val="22"/>
          <w:lang w:val="ro-RO"/>
        </w:rPr>
      </w:pPr>
    </w:p>
    <w:p w14:paraId="3E0A0147" w14:textId="77777777" w:rsidR="00CF79C3" w:rsidRPr="004B6CC0" w:rsidRDefault="00CF79C3" w:rsidP="00A0140F">
      <w:pPr>
        <w:spacing w:before="120" w:after="120"/>
        <w:ind w:left="360"/>
        <w:jc w:val="both"/>
        <w:rPr>
          <w:rFonts w:ascii="Calibri" w:hAnsi="Calibri" w:cs="Calibri"/>
          <w:b/>
          <w:sz w:val="22"/>
          <w:szCs w:val="22"/>
          <w:lang w:val="ro-RO"/>
        </w:rPr>
      </w:pPr>
    </w:p>
    <w:p w14:paraId="20DFDD42" w14:textId="77777777" w:rsidR="002A2625" w:rsidRPr="004B6CC0" w:rsidRDefault="002A2625" w:rsidP="00A0140F">
      <w:pPr>
        <w:spacing w:before="120" w:after="120"/>
        <w:ind w:left="360"/>
        <w:jc w:val="center"/>
        <w:rPr>
          <w:rFonts w:ascii="Calibri" w:hAnsi="Calibri" w:cs="Calibri"/>
          <w:b/>
          <w:sz w:val="22"/>
          <w:szCs w:val="22"/>
          <w:lang w:val="ro-RO"/>
        </w:rPr>
      </w:pPr>
      <w:r w:rsidRPr="004B6CC0">
        <w:rPr>
          <w:rFonts w:ascii="Calibri" w:hAnsi="Calibri" w:cs="Calibri"/>
          <w:b/>
          <w:sz w:val="22"/>
          <w:szCs w:val="22"/>
          <w:lang w:val="ro-RO"/>
        </w:rPr>
        <w:t>Modul de calcul si baremurile limita care trebuie respectate sunt urmatoarele:</w:t>
      </w:r>
    </w:p>
    <w:p w14:paraId="4737E5FF" w14:textId="77777777" w:rsidR="002A2625" w:rsidRPr="004B6CC0" w:rsidRDefault="002A2625" w:rsidP="00A0140F">
      <w:pPr>
        <w:spacing w:before="120" w:after="120"/>
        <w:ind w:left="360"/>
        <w:jc w:val="both"/>
        <w:rPr>
          <w:rFonts w:ascii="Calibri" w:hAnsi="Calibri" w:cs="Calibri"/>
          <w:i/>
          <w:sz w:val="22"/>
          <w:szCs w:val="22"/>
          <w:lang w:val="ro-RO"/>
        </w:rPr>
      </w:pPr>
    </w:p>
    <w:p w14:paraId="467F4A3E" w14:textId="77777777" w:rsidR="002A2625" w:rsidRPr="004B6CC0" w:rsidRDefault="002A2625" w:rsidP="00A0140F">
      <w:pPr>
        <w:pStyle w:val="BodyText3"/>
        <w:numPr>
          <w:ilvl w:val="0"/>
          <w:numId w:val="9"/>
        </w:numPr>
        <w:overflowPunct w:val="0"/>
        <w:autoSpaceDE w:val="0"/>
        <w:autoSpaceDN w:val="0"/>
        <w:adjustRightInd w:val="0"/>
        <w:spacing w:before="120"/>
        <w:jc w:val="both"/>
        <w:textAlignment w:val="baseline"/>
        <w:rPr>
          <w:rFonts w:ascii="Calibri" w:hAnsi="Calibri" w:cs="Calibri"/>
          <w:b/>
          <w:sz w:val="22"/>
          <w:szCs w:val="22"/>
          <w:lang w:val="ro-RO"/>
        </w:rPr>
      </w:pPr>
      <w:r w:rsidRPr="004B6CC0">
        <w:rPr>
          <w:rFonts w:ascii="Calibri" w:hAnsi="Calibri" w:cs="Calibri"/>
          <w:sz w:val="22"/>
          <w:szCs w:val="22"/>
          <w:lang w:val="ro-RO"/>
        </w:rPr>
        <w:lastRenderedPageBreak/>
        <w:t xml:space="preserve">Valoarea investitiei (VI) </w:t>
      </w:r>
      <w:r w:rsidRPr="004B6CC0">
        <w:rPr>
          <w:rFonts w:ascii="Calibri" w:hAnsi="Calibri" w:cs="Calibri"/>
          <w:b/>
          <w:sz w:val="22"/>
          <w:szCs w:val="22"/>
          <w:lang w:val="ro-RO"/>
        </w:rPr>
        <w:t xml:space="preserve">= </w:t>
      </w:r>
      <w:r w:rsidRPr="004B6CC0">
        <w:rPr>
          <w:rFonts w:ascii="Calibri" w:hAnsi="Calibri" w:cs="Calibri"/>
          <w:b/>
          <w:i/>
          <w:sz w:val="22"/>
          <w:szCs w:val="22"/>
          <w:lang w:val="ro-RO"/>
        </w:rPr>
        <w:t>valoarea totala a proiectului fara TVA, se preia din bugetul poiectului</w:t>
      </w:r>
      <w:r w:rsidRPr="004B6CC0">
        <w:rPr>
          <w:rFonts w:ascii="Calibri" w:hAnsi="Calibri" w:cs="Calibri"/>
          <w:b/>
          <w:sz w:val="22"/>
          <w:szCs w:val="22"/>
          <w:lang w:val="ro-RO"/>
        </w:rPr>
        <w:t>.</w:t>
      </w:r>
    </w:p>
    <w:p w14:paraId="1C5007DD" w14:textId="77777777" w:rsidR="002A2625" w:rsidRPr="004B6CC0" w:rsidRDefault="002A2625" w:rsidP="00A0140F">
      <w:pPr>
        <w:pStyle w:val="BodyText3"/>
        <w:spacing w:before="120"/>
        <w:ind w:left="360"/>
        <w:jc w:val="both"/>
        <w:rPr>
          <w:rFonts w:ascii="Calibri" w:hAnsi="Calibri" w:cs="Calibri"/>
          <w:b/>
          <w:sz w:val="22"/>
          <w:szCs w:val="22"/>
          <w:lang w:val="ro-RO"/>
        </w:rPr>
      </w:pPr>
    </w:p>
    <w:p w14:paraId="454A6CDF" w14:textId="77777777" w:rsidR="002A2625" w:rsidRPr="004B6CC0" w:rsidRDefault="002A2625" w:rsidP="00A0140F">
      <w:pPr>
        <w:pStyle w:val="BodyText3"/>
        <w:numPr>
          <w:ilvl w:val="0"/>
          <w:numId w:val="9"/>
        </w:numPr>
        <w:overflowPunct w:val="0"/>
        <w:autoSpaceDE w:val="0"/>
        <w:autoSpaceDN w:val="0"/>
        <w:adjustRightInd w:val="0"/>
        <w:spacing w:before="120"/>
        <w:jc w:val="both"/>
        <w:textAlignment w:val="baseline"/>
        <w:rPr>
          <w:rFonts w:ascii="Calibri" w:hAnsi="Calibri" w:cs="Calibri"/>
          <w:b/>
          <w:i/>
          <w:sz w:val="22"/>
          <w:szCs w:val="22"/>
          <w:lang w:val="ro-RO"/>
        </w:rPr>
      </w:pPr>
      <w:r w:rsidRPr="004B6CC0">
        <w:rPr>
          <w:rFonts w:ascii="Calibri" w:hAnsi="Calibri" w:cs="Calibri"/>
          <w:sz w:val="22"/>
          <w:szCs w:val="22"/>
          <w:lang w:val="ro-RO"/>
        </w:rPr>
        <w:t xml:space="preserve">Veniturile din exploatare (Ve) </w:t>
      </w:r>
      <w:r w:rsidRPr="004B6CC0">
        <w:rPr>
          <w:rFonts w:ascii="Calibri" w:hAnsi="Calibri" w:cs="Calibri"/>
          <w:b/>
          <w:sz w:val="22"/>
          <w:szCs w:val="22"/>
          <w:lang w:val="ro-RO"/>
        </w:rPr>
        <w:t xml:space="preserve">= </w:t>
      </w:r>
      <w:r w:rsidRPr="00940D80">
        <w:rPr>
          <w:rFonts w:ascii="Calibri" w:hAnsi="Calibri" w:cs="Calibri"/>
          <w:b/>
          <w:i/>
          <w:sz w:val="22"/>
          <w:szCs w:val="22"/>
          <w:lang w:val="ro-RO"/>
        </w:rPr>
        <w:t xml:space="preserve">veniturile realizate din activitatea curenta, conform obiectului de activitate al solicitantului. Se calculeaza pornind de la fizic (cantitati de produse, volumul productiei, servicii) ţinând cont de preţuri/tarife pe unitatea de măsură diferenţiat pentru fiecare obiect de activitate. Se </w:t>
      </w:r>
      <w:r w:rsidR="00305790" w:rsidRPr="00940D80">
        <w:rPr>
          <w:rFonts w:ascii="Calibri" w:hAnsi="Calibri" w:cs="Calibri"/>
          <w:b/>
          <w:i/>
          <w:sz w:val="22"/>
          <w:szCs w:val="22"/>
          <w:lang w:val="ro-RO"/>
        </w:rPr>
        <w:t xml:space="preserve"> preiau </w:t>
      </w:r>
      <w:r w:rsidRPr="00940D80">
        <w:rPr>
          <w:rFonts w:ascii="Calibri" w:hAnsi="Calibri" w:cs="Calibri"/>
          <w:b/>
          <w:i/>
          <w:sz w:val="22"/>
          <w:szCs w:val="22"/>
          <w:lang w:val="ro-RO"/>
        </w:rPr>
        <w:t xml:space="preserve">valorile din Anexa B1 « Prognoza Veniturilor » </w:t>
      </w:r>
      <w:r w:rsidRPr="004B6CC0">
        <w:rPr>
          <w:rFonts w:ascii="Calibri" w:hAnsi="Calibri" w:cs="Calibri"/>
          <w:b/>
          <w:i/>
          <w:sz w:val="22"/>
          <w:szCs w:val="22"/>
          <w:lang w:val="ro-RO"/>
        </w:rPr>
        <w:t>randul « Total venituri din exploatare » aferente perioadelor respective (Total An1,… , Total An 5).</w:t>
      </w:r>
    </w:p>
    <w:p w14:paraId="533F7AB5" w14:textId="77777777" w:rsidR="002A2625" w:rsidRPr="004B6CC0" w:rsidRDefault="002A2625" w:rsidP="00A0140F">
      <w:pPr>
        <w:pStyle w:val="BodyText3"/>
        <w:spacing w:before="120"/>
        <w:jc w:val="both"/>
        <w:rPr>
          <w:rFonts w:ascii="Calibri" w:hAnsi="Calibri" w:cs="Calibri"/>
          <w:b/>
          <w:sz w:val="22"/>
          <w:szCs w:val="22"/>
          <w:lang w:val="ro-RO"/>
        </w:rPr>
      </w:pPr>
    </w:p>
    <w:p w14:paraId="45534779" w14:textId="77777777" w:rsidR="002A2625" w:rsidRPr="004B6CC0" w:rsidRDefault="002A2625" w:rsidP="00A0140F">
      <w:pPr>
        <w:pStyle w:val="BodyText3"/>
        <w:numPr>
          <w:ilvl w:val="0"/>
          <w:numId w:val="9"/>
        </w:numPr>
        <w:overflowPunct w:val="0"/>
        <w:autoSpaceDE w:val="0"/>
        <w:autoSpaceDN w:val="0"/>
        <w:adjustRightInd w:val="0"/>
        <w:spacing w:before="120"/>
        <w:jc w:val="both"/>
        <w:textAlignment w:val="baseline"/>
        <w:rPr>
          <w:rFonts w:ascii="Calibri" w:hAnsi="Calibri" w:cs="Calibri"/>
          <w:b/>
          <w:i/>
          <w:sz w:val="22"/>
          <w:szCs w:val="22"/>
          <w:lang w:val="ro-RO"/>
        </w:rPr>
      </w:pPr>
      <w:r w:rsidRPr="004B6CC0">
        <w:rPr>
          <w:rFonts w:ascii="Calibri" w:hAnsi="Calibri" w:cs="Calibri"/>
          <w:sz w:val="22"/>
          <w:szCs w:val="22"/>
          <w:lang w:val="ro-RO"/>
        </w:rPr>
        <w:t>Cheltuieli de exploatare</w:t>
      </w:r>
      <w:r w:rsidRPr="004B6CC0">
        <w:rPr>
          <w:rFonts w:ascii="Calibri" w:hAnsi="Calibri" w:cs="Calibri"/>
          <w:b/>
          <w:sz w:val="22"/>
          <w:szCs w:val="22"/>
          <w:lang w:val="ro-RO"/>
        </w:rPr>
        <w:t xml:space="preserve"> </w:t>
      </w:r>
      <w:r w:rsidRPr="004B6CC0">
        <w:rPr>
          <w:rFonts w:ascii="Calibri" w:hAnsi="Calibri" w:cs="Calibri"/>
          <w:sz w:val="22"/>
          <w:szCs w:val="22"/>
          <w:lang w:val="ro-RO"/>
        </w:rPr>
        <w:t>(Ce)=</w:t>
      </w:r>
      <w:r w:rsidRPr="004B6CC0">
        <w:rPr>
          <w:rFonts w:ascii="Calibri" w:hAnsi="Calibri" w:cs="Calibri"/>
          <w:b/>
          <w:sz w:val="22"/>
          <w:szCs w:val="22"/>
          <w:lang w:val="ro-RO"/>
        </w:rPr>
        <w:t xml:space="preserve"> </w:t>
      </w:r>
      <w:r w:rsidRPr="004B6CC0">
        <w:rPr>
          <w:rFonts w:ascii="Calibri" w:hAnsi="Calibri" w:cs="Calibri"/>
          <w:b/>
          <w:i/>
          <w:sz w:val="22"/>
          <w:szCs w:val="22"/>
          <w:lang w:val="ro-RO"/>
        </w:rPr>
        <w:t>cheltuielile generate de derularea activităţii curente.</w:t>
      </w:r>
    </w:p>
    <w:p w14:paraId="26E9BF01" w14:textId="77777777" w:rsidR="002A2625" w:rsidRPr="004B6CC0" w:rsidRDefault="002A2625" w:rsidP="00A0140F">
      <w:pPr>
        <w:pStyle w:val="BodyText3"/>
        <w:spacing w:before="120"/>
        <w:ind w:left="708"/>
        <w:jc w:val="both"/>
        <w:rPr>
          <w:rFonts w:ascii="Calibri" w:hAnsi="Calibri" w:cs="Calibri"/>
          <w:b/>
          <w:i/>
          <w:sz w:val="22"/>
          <w:szCs w:val="22"/>
          <w:lang w:val="ro-RO"/>
        </w:rPr>
      </w:pPr>
      <w:r w:rsidRPr="004B6CC0">
        <w:rPr>
          <w:rFonts w:ascii="Calibri" w:hAnsi="Calibri" w:cs="Calibri"/>
          <w:b/>
          <w:i/>
          <w:sz w:val="22"/>
          <w:szCs w:val="22"/>
          <w:lang w:val="ro-RO"/>
        </w:rPr>
        <w:t xml:space="preserve">Sunt cheltuielile aferente veniturilor din exploatare şi se calculează în functie de domeniul de activitate si de consumurile specifice. Se </w:t>
      </w:r>
      <w:r w:rsidR="00F730A5" w:rsidRPr="004B6CC0">
        <w:rPr>
          <w:rFonts w:ascii="Calibri" w:hAnsi="Calibri" w:cs="Calibri"/>
          <w:b/>
          <w:i/>
          <w:sz w:val="22"/>
          <w:szCs w:val="22"/>
          <w:lang w:val="ro-RO"/>
        </w:rPr>
        <w:t xml:space="preserve"> preiau </w:t>
      </w:r>
      <w:r w:rsidRPr="004B6CC0">
        <w:rPr>
          <w:rFonts w:ascii="Calibri" w:hAnsi="Calibri" w:cs="Calibri"/>
          <w:b/>
          <w:i/>
          <w:sz w:val="22"/>
          <w:szCs w:val="22"/>
          <w:lang w:val="ro-RO"/>
        </w:rPr>
        <w:t>valorile din Anexa B2 « Prognoza Cheltuielilor» randul « Cheltuieli pentru exploatare - total» aferente perioadelor respective (Total An1,… , Total An 5).</w:t>
      </w:r>
    </w:p>
    <w:p w14:paraId="70515F3A" w14:textId="77777777" w:rsidR="002A2625" w:rsidRPr="004B6CC0" w:rsidRDefault="002A2625" w:rsidP="00A0140F">
      <w:pPr>
        <w:pStyle w:val="BodyText3"/>
        <w:numPr>
          <w:ilvl w:val="0"/>
          <w:numId w:val="9"/>
        </w:numPr>
        <w:overflowPunct w:val="0"/>
        <w:autoSpaceDE w:val="0"/>
        <w:autoSpaceDN w:val="0"/>
        <w:adjustRightInd w:val="0"/>
        <w:spacing w:before="120"/>
        <w:jc w:val="both"/>
        <w:textAlignment w:val="baseline"/>
        <w:rPr>
          <w:rFonts w:ascii="Calibri" w:hAnsi="Calibri" w:cs="Calibri"/>
          <w:b/>
          <w:sz w:val="22"/>
          <w:szCs w:val="22"/>
          <w:lang w:val="ro-RO"/>
        </w:rPr>
      </w:pPr>
      <w:r w:rsidRPr="004B6CC0">
        <w:rPr>
          <w:rFonts w:ascii="Calibri" w:hAnsi="Calibri" w:cs="Calibri"/>
          <w:sz w:val="22"/>
          <w:szCs w:val="22"/>
          <w:lang w:val="ro-RO"/>
        </w:rPr>
        <w:t>Rata rezultatului din exploatare (r</w:t>
      </w:r>
      <w:r w:rsidRPr="004B6CC0">
        <w:rPr>
          <w:rFonts w:ascii="Calibri" w:hAnsi="Calibri" w:cs="Calibri"/>
          <w:sz w:val="22"/>
          <w:szCs w:val="22"/>
          <w:vertAlign w:val="subscript"/>
          <w:lang w:val="ro-RO"/>
        </w:rPr>
        <w:t>Re</w:t>
      </w:r>
      <w:r w:rsidRPr="004B6CC0">
        <w:rPr>
          <w:rFonts w:ascii="Calibri" w:hAnsi="Calibri" w:cs="Calibri"/>
          <w:sz w:val="22"/>
          <w:szCs w:val="22"/>
          <w:lang w:val="ro-RO"/>
        </w:rPr>
        <w:t xml:space="preserve">) </w:t>
      </w:r>
      <w:r w:rsidRPr="004B6CC0">
        <w:rPr>
          <w:rFonts w:ascii="Calibri" w:hAnsi="Calibri" w:cs="Calibri"/>
          <w:b/>
          <w:sz w:val="22"/>
          <w:szCs w:val="22"/>
          <w:lang w:val="ro-RO"/>
        </w:rPr>
        <w:t xml:space="preserve">- </w:t>
      </w:r>
      <w:r w:rsidRPr="004B6CC0">
        <w:rPr>
          <w:rFonts w:ascii="Calibri" w:hAnsi="Calibri" w:cs="Calibri"/>
          <w:sz w:val="22"/>
          <w:szCs w:val="22"/>
          <w:lang w:val="ro-RO"/>
        </w:rPr>
        <w:t>trebuie să fie</w:t>
      </w:r>
      <w:r w:rsidRPr="004B6CC0">
        <w:rPr>
          <w:rFonts w:ascii="Calibri" w:hAnsi="Calibri" w:cs="Calibri"/>
          <w:b/>
          <w:sz w:val="22"/>
          <w:szCs w:val="22"/>
          <w:lang w:val="ro-RO"/>
        </w:rPr>
        <w:t xml:space="preserve"> </w:t>
      </w:r>
      <w:r w:rsidRPr="004B6CC0">
        <w:rPr>
          <w:rFonts w:ascii="Calibri" w:hAnsi="Calibri" w:cs="Calibri"/>
          <w:sz w:val="22"/>
          <w:szCs w:val="22"/>
          <w:lang w:val="ro-RO"/>
        </w:rPr>
        <w:t>minim 10% din Ve.</w:t>
      </w:r>
    </w:p>
    <w:p w14:paraId="7CBF3A6A" w14:textId="77777777" w:rsidR="002A2625" w:rsidRPr="004B6CC0" w:rsidRDefault="002A2625" w:rsidP="00A0140F">
      <w:pPr>
        <w:pStyle w:val="BodyText3"/>
        <w:spacing w:before="120"/>
        <w:ind w:left="708"/>
        <w:jc w:val="both"/>
        <w:rPr>
          <w:rFonts w:ascii="Calibri" w:hAnsi="Calibri" w:cs="Calibri"/>
          <w:b/>
          <w:sz w:val="22"/>
          <w:szCs w:val="22"/>
          <w:lang w:val="ro-RO"/>
        </w:rPr>
      </w:pPr>
      <w:r w:rsidRPr="004B6CC0">
        <w:rPr>
          <w:rFonts w:ascii="Calibri" w:hAnsi="Calibri" w:cs="Calibri"/>
          <w:b/>
          <w:i/>
          <w:sz w:val="22"/>
          <w:szCs w:val="22"/>
          <w:lang w:val="ro-RO"/>
        </w:rPr>
        <w:t>Rezultatul din activitatea curentă (Re) se calculează:</w:t>
      </w:r>
      <w:r w:rsidRPr="004B6CC0">
        <w:rPr>
          <w:rFonts w:ascii="Calibri" w:hAnsi="Calibri" w:cs="Calibri"/>
          <w:b/>
          <w:sz w:val="22"/>
          <w:szCs w:val="22"/>
          <w:lang w:val="ro-RO"/>
        </w:rPr>
        <w:t xml:space="preserve"> </w:t>
      </w:r>
      <w:r w:rsidRPr="004B6CC0">
        <w:rPr>
          <w:rFonts w:ascii="Calibri" w:hAnsi="Calibri" w:cs="Calibri"/>
          <w:sz w:val="22"/>
          <w:szCs w:val="22"/>
          <w:lang w:val="ro-RO"/>
        </w:rPr>
        <w:t xml:space="preserve">Re = Ve – Ce </w:t>
      </w:r>
      <w:r w:rsidRPr="004B6CC0">
        <w:rPr>
          <w:rFonts w:ascii="Calibri" w:hAnsi="Calibri" w:cs="Calibri"/>
          <w:b/>
          <w:sz w:val="22"/>
          <w:szCs w:val="22"/>
          <w:lang w:val="ro-RO"/>
        </w:rPr>
        <w:t xml:space="preserve"> – trebuie să fie </w:t>
      </w:r>
      <w:r w:rsidRPr="004B6CC0">
        <w:rPr>
          <w:rFonts w:ascii="Calibri" w:hAnsi="Calibri" w:cs="Calibri"/>
          <w:sz w:val="22"/>
          <w:szCs w:val="22"/>
          <w:lang w:val="ro-RO"/>
        </w:rPr>
        <w:t>pozitiv</w:t>
      </w:r>
      <w:r w:rsidR="00CF7974" w:rsidRPr="004B6CC0">
        <w:rPr>
          <w:rFonts w:ascii="Calibri" w:hAnsi="Calibri" w:cs="Calibri"/>
          <w:sz w:val="22"/>
          <w:szCs w:val="22"/>
          <w:lang w:val="ro-RO"/>
        </w:rPr>
        <w:t xml:space="preserve">, iar rata rezultatului din exploatare trebuie sa fie </w:t>
      </w:r>
      <w:r w:rsidR="008418EC" w:rsidRPr="004B6CC0">
        <w:rPr>
          <w:rFonts w:ascii="Calibri" w:hAnsi="Calibri" w:cs="Calibri"/>
          <w:sz w:val="22"/>
          <w:szCs w:val="22"/>
          <w:lang w:val="ro-RO"/>
        </w:rPr>
        <w:t xml:space="preserve">minim 10% din veniturile din exploatare </w:t>
      </w:r>
      <w:r w:rsidRPr="004B6CC0">
        <w:rPr>
          <w:rFonts w:ascii="Calibri" w:hAnsi="Calibri" w:cs="Calibri"/>
          <w:sz w:val="22"/>
          <w:szCs w:val="22"/>
          <w:lang w:val="ro-RO"/>
        </w:rPr>
        <w:t>pentru an</w:t>
      </w:r>
      <w:r w:rsidR="00C42941" w:rsidRPr="004B6CC0">
        <w:rPr>
          <w:rFonts w:ascii="Calibri" w:hAnsi="Calibri" w:cs="Calibri"/>
          <w:sz w:val="22"/>
          <w:szCs w:val="22"/>
          <w:lang w:val="ro-RO"/>
        </w:rPr>
        <w:t xml:space="preserve">ii </w:t>
      </w:r>
      <w:r w:rsidRPr="004B6CC0">
        <w:rPr>
          <w:rFonts w:ascii="Calibri" w:hAnsi="Calibri" w:cs="Calibri"/>
          <w:sz w:val="22"/>
          <w:szCs w:val="22"/>
          <w:lang w:val="ro-RO"/>
        </w:rPr>
        <w:t xml:space="preserve"> </w:t>
      </w:r>
      <w:r w:rsidR="00C42941" w:rsidRPr="004B6CC0">
        <w:rPr>
          <w:rFonts w:ascii="Calibri" w:hAnsi="Calibri" w:cs="Calibri"/>
          <w:sz w:val="22"/>
          <w:szCs w:val="22"/>
          <w:lang w:val="ro-RO"/>
        </w:rPr>
        <w:t xml:space="preserve"> evalua</w:t>
      </w:r>
      <w:r w:rsidR="00B13813" w:rsidRPr="004B6CC0">
        <w:rPr>
          <w:rFonts w:ascii="Calibri" w:hAnsi="Calibri" w:cs="Calibri"/>
          <w:sz w:val="22"/>
          <w:szCs w:val="22"/>
          <w:lang w:val="ro-RO"/>
        </w:rPr>
        <w:t xml:space="preserve">ti </w:t>
      </w:r>
    </w:p>
    <w:p w14:paraId="4F30E892" w14:textId="77777777" w:rsidR="002A2625" w:rsidRPr="004B6CC0" w:rsidRDefault="002A2625" w:rsidP="00A0140F">
      <w:pPr>
        <w:pStyle w:val="BodyText3"/>
        <w:spacing w:before="120"/>
        <w:ind w:left="708" w:firstLine="60"/>
        <w:jc w:val="both"/>
        <w:rPr>
          <w:rFonts w:ascii="Calibri" w:hAnsi="Calibri" w:cs="Calibri"/>
          <w:b/>
          <w:i/>
          <w:sz w:val="22"/>
          <w:szCs w:val="22"/>
          <w:lang w:val="ro-RO"/>
        </w:rPr>
      </w:pPr>
      <w:r w:rsidRPr="004B6CC0">
        <w:rPr>
          <w:rFonts w:ascii="Calibri" w:hAnsi="Calibri" w:cs="Calibri"/>
          <w:b/>
          <w:i/>
          <w:sz w:val="22"/>
          <w:szCs w:val="22"/>
          <w:lang w:val="ro-RO"/>
        </w:rPr>
        <w:t>Rata rezultatului din exploatare (r</w:t>
      </w:r>
      <w:r w:rsidRPr="004B6CC0">
        <w:rPr>
          <w:rFonts w:ascii="Calibri" w:hAnsi="Calibri" w:cs="Calibri"/>
          <w:b/>
          <w:i/>
          <w:sz w:val="22"/>
          <w:szCs w:val="22"/>
          <w:vertAlign w:val="subscript"/>
          <w:lang w:val="ro-RO"/>
        </w:rPr>
        <w:t>Re</w:t>
      </w:r>
      <w:r w:rsidRPr="004B6CC0">
        <w:rPr>
          <w:rFonts w:ascii="Calibri" w:hAnsi="Calibri" w:cs="Calibri"/>
          <w:b/>
          <w:i/>
          <w:sz w:val="22"/>
          <w:szCs w:val="22"/>
          <w:lang w:val="ro-RO"/>
        </w:rPr>
        <w:t>) se calculeaza dupa formula :</w:t>
      </w:r>
    </w:p>
    <w:p w14:paraId="225710D1" w14:textId="77777777" w:rsidR="002A2625" w:rsidRPr="00971B1D" w:rsidRDefault="002A2625" w:rsidP="00A0140F">
      <w:pPr>
        <w:pStyle w:val="BodyText3"/>
        <w:spacing w:before="120"/>
        <w:ind w:left="708" w:firstLine="60"/>
        <w:rPr>
          <w:rFonts w:ascii="Calibri" w:hAnsi="Calibri" w:cs="Calibri"/>
          <w:b/>
          <w:sz w:val="22"/>
          <w:szCs w:val="22"/>
          <w:lang w:val="ro-RO"/>
        </w:rPr>
      </w:pPr>
      <w:r w:rsidRPr="00971B1D">
        <w:rPr>
          <w:rFonts w:ascii="Calibri" w:hAnsi="Calibri" w:cs="Calibri"/>
          <w:b/>
          <w:position w:val="-24"/>
          <w:sz w:val="22"/>
          <w:szCs w:val="22"/>
          <w:lang w:val="ro-RO"/>
        </w:rPr>
        <w:object w:dxaOrig="1440" w:dyaOrig="620" w14:anchorId="26E87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0.75pt" o:ole="" o:bordertopcolor="this" o:borderleftcolor="this" o:borderbottomcolor="this" o:borderrightcolor="this">
            <v:imagedata r:id="rId9" o:title=""/>
            <w10:bordertop type="single" width="4"/>
            <w10:borderleft type="single" width="4"/>
            <w10:borderbottom type="single" width="4"/>
            <w10:borderright type="single" width="4"/>
          </v:shape>
          <o:OLEObject Type="Embed" ProgID="Equation.3" ShapeID="_x0000_i1025" DrawAspect="Content" ObjectID="_1820136579" r:id="rId10"/>
        </w:object>
      </w:r>
    </w:p>
    <w:p w14:paraId="012CEB5C" w14:textId="77777777" w:rsidR="002A2625" w:rsidRPr="00971B1D" w:rsidRDefault="002A2625" w:rsidP="00A0140F">
      <w:pPr>
        <w:pStyle w:val="BodyText3"/>
        <w:spacing w:before="120"/>
        <w:ind w:left="360"/>
        <w:jc w:val="both"/>
        <w:rPr>
          <w:rFonts w:ascii="Calibri" w:hAnsi="Calibri" w:cs="Calibri"/>
          <w:b/>
          <w:sz w:val="22"/>
          <w:szCs w:val="22"/>
          <w:lang w:val="ro-RO"/>
        </w:rPr>
      </w:pPr>
    </w:p>
    <w:p w14:paraId="334DDC33" w14:textId="77777777" w:rsidR="002A2625" w:rsidRPr="00002E75" w:rsidRDefault="002A2625" w:rsidP="00A0140F">
      <w:pPr>
        <w:pStyle w:val="BodyText3"/>
        <w:numPr>
          <w:ilvl w:val="0"/>
          <w:numId w:val="9"/>
        </w:numPr>
        <w:overflowPunct w:val="0"/>
        <w:autoSpaceDE w:val="0"/>
        <w:autoSpaceDN w:val="0"/>
        <w:adjustRightInd w:val="0"/>
        <w:spacing w:before="120"/>
        <w:jc w:val="both"/>
        <w:textAlignment w:val="baseline"/>
        <w:rPr>
          <w:rFonts w:ascii="Calibri" w:hAnsi="Calibri" w:cs="Calibri"/>
          <w:b/>
          <w:sz w:val="22"/>
          <w:szCs w:val="22"/>
          <w:lang w:val="ro-RO"/>
        </w:rPr>
      </w:pPr>
      <w:r w:rsidRPr="00002E75">
        <w:rPr>
          <w:rFonts w:ascii="Calibri" w:hAnsi="Calibri" w:cs="Calibri"/>
          <w:sz w:val="22"/>
          <w:szCs w:val="22"/>
          <w:lang w:val="ro-RO"/>
        </w:rPr>
        <w:t>Durata de recuperare a investitiei (Dr) – trebuie să fie maxim 1</w:t>
      </w:r>
      <w:r w:rsidR="00A11C23" w:rsidRPr="00002E75">
        <w:rPr>
          <w:rFonts w:ascii="Calibri" w:hAnsi="Calibri" w:cs="Calibri"/>
          <w:sz w:val="22"/>
          <w:szCs w:val="22"/>
          <w:lang w:val="ro-RO"/>
        </w:rPr>
        <w:t>2</w:t>
      </w:r>
      <w:r w:rsidRPr="00002E75">
        <w:rPr>
          <w:rFonts w:ascii="Calibri" w:hAnsi="Calibri" w:cs="Calibri"/>
          <w:sz w:val="22"/>
          <w:szCs w:val="22"/>
          <w:lang w:val="ro-RO"/>
        </w:rPr>
        <w:t xml:space="preserve"> ani ;</w:t>
      </w:r>
    </w:p>
    <w:p w14:paraId="4D0557B6" w14:textId="77777777" w:rsidR="002A2625" w:rsidRPr="004B6CC0" w:rsidRDefault="002A2625" w:rsidP="00A0140F">
      <w:pPr>
        <w:pStyle w:val="BodyText3"/>
        <w:spacing w:before="120"/>
        <w:ind w:left="360" w:firstLine="348"/>
        <w:jc w:val="both"/>
        <w:rPr>
          <w:rFonts w:ascii="Calibri" w:hAnsi="Calibri" w:cs="Calibri"/>
          <w:b/>
          <w:i/>
          <w:sz w:val="22"/>
          <w:szCs w:val="22"/>
          <w:lang w:val="ro-RO"/>
        </w:rPr>
      </w:pPr>
      <w:r w:rsidRPr="004B6CC0">
        <w:rPr>
          <w:rFonts w:ascii="Calibri" w:hAnsi="Calibri" w:cs="Calibri"/>
          <w:b/>
          <w:i/>
          <w:sz w:val="22"/>
          <w:szCs w:val="22"/>
          <w:lang w:val="ro-RO"/>
        </w:rPr>
        <w:t xml:space="preserve">Este un indicator ce exprima durata de recuperare a  investitiei (exprimat în ani).  </w:t>
      </w:r>
    </w:p>
    <w:p w14:paraId="6102B586" w14:textId="77777777" w:rsidR="002A2625" w:rsidRPr="004B6CC0" w:rsidRDefault="002A2625" w:rsidP="00A0140F">
      <w:pPr>
        <w:pStyle w:val="BodyText3"/>
        <w:spacing w:before="120"/>
        <w:ind w:left="360" w:firstLine="348"/>
        <w:jc w:val="both"/>
        <w:rPr>
          <w:rFonts w:ascii="Calibri" w:hAnsi="Calibri" w:cs="Calibri"/>
          <w:b/>
          <w:i/>
          <w:sz w:val="22"/>
          <w:szCs w:val="22"/>
          <w:lang w:val="ro-RO"/>
        </w:rPr>
      </w:pPr>
      <w:r w:rsidRPr="004B6CC0">
        <w:rPr>
          <w:rFonts w:ascii="Calibri" w:hAnsi="Calibri" w:cs="Calibri"/>
          <w:b/>
          <w:i/>
          <w:sz w:val="22"/>
          <w:szCs w:val="22"/>
          <w:lang w:val="ro-RO"/>
        </w:rPr>
        <w:t xml:space="preserve">Se calculeaza astfel : </w:t>
      </w:r>
    </w:p>
    <w:p w14:paraId="3FFAB417" w14:textId="77777777" w:rsidR="002A2625" w:rsidRPr="00971B1D" w:rsidRDefault="00CE0D4F" w:rsidP="00A0140F">
      <w:pPr>
        <w:pStyle w:val="BodyText3"/>
        <w:spacing w:before="120"/>
        <w:ind w:left="360" w:firstLine="348"/>
        <w:rPr>
          <w:rFonts w:ascii="Calibri" w:hAnsi="Calibri" w:cs="Calibri"/>
          <w:sz w:val="22"/>
          <w:szCs w:val="22"/>
          <w:lang w:val="ro-RO"/>
        </w:rPr>
      </w:pPr>
      <w:r w:rsidRPr="00971B1D">
        <w:rPr>
          <w:rFonts w:ascii="Calibri" w:hAnsi="Calibri" w:cs="Calibri"/>
          <w:position w:val="-60"/>
          <w:sz w:val="22"/>
          <w:szCs w:val="22"/>
          <w:lang w:val="ro-RO"/>
        </w:rPr>
        <w:object w:dxaOrig="5200" w:dyaOrig="980" w14:anchorId="3F320B30">
          <v:shape id="_x0000_i1026" type="#_x0000_t75" style="width:293.25pt;height:55.5pt" o:ole="" o:bordertopcolor="this" o:borderleftcolor="this" o:borderbottomcolor="this" o:borderrightcolor="this">
            <v:imagedata r:id="rId11" o:title=""/>
            <w10:bordertop type="single" width="4"/>
            <w10:borderleft type="single" width="4"/>
            <w10:borderbottom type="single" width="4"/>
            <w10:borderright type="single" width="4"/>
          </v:shape>
          <o:OLEObject Type="Embed" ProgID="Equation.3" ShapeID="_x0000_i1026" DrawAspect="Content" ObjectID="_1820136580" r:id="rId12"/>
        </w:object>
      </w:r>
      <w:r w:rsidR="00240314" w:rsidRPr="00971B1D">
        <w:rPr>
          <w:rFonts w:ascii="Calibri" w:hAnsi="Calibri" w:cs="Calibri"/>
          <w:sz w:val="22"/>
          <w:szCs w:val="22"/>
          <w:lang w:val="ro-RO"/>
        </w:rPr>
        <w:t>.</w:t>
      </w:r>
    </w:p>
    <w:p w14:paraId="0FDBAB1A" w14:textId="77777777" w:rsidR="00692182" w:rsidRPr="00971B1D" w:rsidRDefault="00692182" w:rsidP="00A0140F">
      <w:pPr>
        <w:pStyle w:val="BodyText3"/>
        <w:spacing w:before="120"/>
        <w:ind w:left="360" w:firstLine="348"/>
        <w:jc w:val="both"/>
        <w:rPr>
          <w:rFonts w:ascii="Calibri" w:hAnsi="Calibri" w:cs="Calibri"/>
          <w:b/>
          <w:i/>
          <w:sz w:val="22"/>
          <w:szCs w:val="22"/>
          <w:lang w:val="ro-RO"/>
        </w:rPr>
      </w:pPr>
    </w:p>
    <w:p w14:paraId="793FC8A0" w14:textId="77777777" w:rsidR="002A2625" w:rsidRPr="00002E75" w:rsidRDefault="002A2625" w:rsidP="00A0140F">
      <w:pPr>
        <w:pStyle w:val="BodyText3"/>
        <w:spacing w:before="120"/>
        <w:ind w:left="360" w:firstLine="348"/>
        <w:jc w:val="both"/>
        <w:rPr>
          <w:rFonts w:ascii="Calibri" w:hAnsi="Calibri" w:cs="Calibri"/>
          <w:b/>
          <w:i/>
          <w:sz w:val="22"/>
          <w:szCs w:val="22"/>
          <w:lang w:val="ro-RO"/>
        </w:rPr>
      </w:pPr>
      <w:r w:rsidRPr="00002E75">
        <w:rPr>
          <w:rFonts w:ascii="Calibri" w:hAnsi="Calibri" w:cs="Calibri"/>
          <w:b/>
          <w:i/>
          <w:sz w:val="22"/>
          <w:szCs w:val="22"/>
          <w:lang w:val="ro-RO"/>
        </w:rPr>
        <w:t>Unde :</w:t>
      </w:r>
    </w:p>
    <w:p w14:paraId="1F00AD92" w14:textId="77777777" w:rsidR="00E340DB" w:rsidRPr="004B6CC0" w:rsidRDefault="00E340DB" w:rsidP="00A0140F">
      <w:pPr>
        <w:pStyle w:val="BodyText3"/>
        <w:spacing w:before="120"/>
        <w:ind w:left="630"/>
        <w:jc w:val="both"/>
        <w:rPr>
          <w:rFonts w:ascii="Calibri" w:hAnsi="Calibri" w:cs="Calibri"/>
          <w:b/>
          <w:sz w:val="22"/>
          <w:szCs w:val="22"/>
          <w:lang w:val="ro-RO"/>
        </w:rPr>
      </w:pPr>
      <w:r w:rsidRPr="004B6CC0">
        <w:rPr>
          <w:rFonts w:ascii="Calibri" w:hAnsi="Calibri" w:cs="Calibri"/>
          <w:b/>
          <w:sz w:val="22"/>
          <w:szCs w:val="22"/>
          <w:lang w:val="ro-RO"/>
        </w:rPr>
        <w:t xml:space="preserve">Se considera ca in anii 6-12 cash-flow-urile sunt </w:t>
      </w:r>
      <w:r w:rsidR="00DF219A" w:rsidRPr="004B6CC0">
        <w:rPr>
          <w:rFonts w:ascii="Calibri" w:hAnsi="Calibri" w:cs="Calibri"/>
          <w:b/>
          <w:sz w:val="22"/>
          <w:szCs w:val="22"/>
          <w:lang w:val="ro-RO"/>
        </w:rPr>
        <w:t xml:space="preserve">egale cu cash-flow-ul </w:t>
      </w:r>
      <w:r w:rsidR="005A26A1" w:rsidRPr="004B6CC0">
        <w:rPr>
          <w:rFonts w:ascii="Calibri" w:hAnsi="Calibri" w:cs="Calibri"/>
          <w:b/>
          <w:sz w:val="22"/>
          <w:szCs w:val="22"/>
          <w:lang w:val="ro-RO"/>
        </w:rPr>
        <w:t>net</w:t>
      </w:r>
      <w:r w:rsidR="00DF219A" w:rsidRPr="004B6CC0">
        <w:rPr>
          <w:rFonts w:ascii="Calibri" w:hAnsi="Calibri" w:cs="Calibri"/>
          <w:b/>
          <w:sz w:val="22"/>
          <w:szCs w:val="22"/>
          <w:lang w:val="ro-RO"/>
        </w:rPr>
        <w:t xml:space="preserve"> din anul  5. </w:t>
      </w:r>
      <w:r w:rsidRPr="004B6CC0">
        <w:rPr>
          <w:rFonts w:ascii="Calibri" w:hAnsi="Calibri" w:cs="Calibri"/>
          <w:b/>
          <w:sz w:val="22"/>
          <w:szCs w:val="22"/>
          <w:lang w:val="ro-RO"/>
        </w:rPr>
        <w:t xml:space="preserve"> </w:t>
      </w:r>
    </w:p>
    <w:p w14:paraId="780F6EDC" w14:textId="77777777" w:rsidR="00A0140F" w:rsidRPr="004B6CC0" w:rsidRDefault="00A0140F" w:rsidP="00A0140F">
      <w:pPr>
        <w:pStyle w:val="BodyText3"/>
        <w:spacing w:before="120"/>
        <w:ind w:left="630"/>
        <w:jc w:val="both"/>
        <w:rPr>
          <w:rFonts w:ascii="Calibri" w:hAnsi="Calibri" w:cs="Calibri"/>
          <w:b/>
          <w:sz w:val="22"/>
          <w:szCs w:val="22"/>
          <w:lang w:val="ro-RO"/>
        </w:rPr>
      </w:pPr>
    </w:p>
    <w:p w14:paraId="031CF04D" w14:textId="77777777" w:rsidR="002A2625" w:rsidRPr="004B6CC0" w:rsidRDefault="002A2625" w:rsidP="00A0140F">
      <w:pPr>
        <w:pStyle w:val="BodyText3"/>
        <w:numPr>
          <w:ilvl w:val="0"/>
          <w:numId w:val="9"/>
        </w:numPr>
        <w:overflowPunct w:val="0"/>
        <w:autoSpaceDE w:val="0"/>
        <w:autoSpaceDN w:val="0"/>
        <w:adjustRightInd w:val="0"/>
        <w:spacing w:before="120"/>
        <w:jc w:val="both"/>
        <w:textAlignment w:val="baseline"/>
        <w:rPr>
          <w:rFonts w:ascii="Calibri" w:hAnsi="Calibri" w:cs="Calibri"/>
          <w:b/>
          <w:sz w:val="22"/>
          <w:szCs w:val="22"/>
          <w:lang w:val="ro-RO"/>
        </w:rPr>
      </w:pPr>
      <w:r w:rsidRPr="004B6CC0">
        <w:rPr>
          <w:rFonts w:ascii="Calibri" w:hAnsi="Calibri" w:cs="Calibri"/>
          <w:sz w:val="22"/>
          <w:szCs w:val="22"/>
          <w:lang w:val="ro-RO"/>
        </w:rPr>
        <w:t>Rata rentabilitatii capitalului investit (r</w:t>
      </w:r>
      <w:r w:rsidRPr="004B6CC0">
        <w:rPr>
          <w:rFonts w:ascii="Calibri" w:hAnsi="Calibri" w:cs="Calibri"/>
          <w:sz w:val="22"/>
          <w:szCs w:val="22"/>
          <w:vertAlign w:val="subscript"/>
          <w:lang w:val="ro-RO"/>
        </w:rPr>
        <w:t>Rc</w:t>
      </w:r>
      <w:r w:rsidRPr="004B6CC0">
        <w:rPr>
          <w:rFonts w:ascii="Calibri" w:hAnsi="Calibri" w:cs="Calibri"/>
          <w:sz w:val="22"/>
          <w:szCs w:val="22"/>
          <w:lang w:val="ro-RO"/>
        </w:rPr>
        <w:t>)</w:t>
      </w:r>
      <w:r w:rsidRPr="004B6CC0">
        <w:rPr>
          <w:rFonts w:ascii="Calibri" w:hAnsi="Calibri" w:cs="Calibri"/>
          <w:b/>
          <w:sz w:val="22"/>
          <w:szCs w:val="22"/>
          <w:lang w:val="ro-RO"/>
        </w:rPr>
        <w:t xml:space="preserve"> - </w:t>
      </w:r>
      <w:r w:rsidRPr="004B6CC0">
        <w:rPr>
          <w:rFonts w:ascii="Calibri" w:hAnsi="Calibri" w:cs="Calibri"/>
          <w:sz w:val="22"/>
          <w:szCs w:val="22"/>
          <w:lang w:val="ro-RO"/>
        </w:rPr>
        <w:t>trebuie să fie minim 5%</w:t>
      </w:r>
      <w:r w:rsidRPr="004B6CC0">
        <w:rPr>
          <w:rFonts w:ascii="Calibri" w:hAnsi="Calibri" w:cs="Calibri"/>
          <w:b/>
          <w:sz w:val="22"/>
          <w:szCs w:val="22"/>
          <w:lang w:val="ro-RO"/>
        </w:rPr>
        <w:t> </w:t>
      </w:r>
      <w:r w:rsidR="0066634C" w:rsidRPr="004B6CC0">
        <w:rPr>
          <w:rFonts w:ascii="Calibri" w:hAnsi="Calibri" w:cs="Calibri"/>
          <w:sz w:val="22"/>
          <w:szCs w:val="22"/>
          <w:lang w:val="ro-RO"/>
        </w:rPr>
        <w:t>pentru anii evaluati</w:t>
      </w:r>
      <w:r w:rsidR="0066634C" w:rsidRPr="004B6CC0">
        <w:rPr>
          <w:rFonts w:ascii="Calibri" w:hAnsi="Calibri" w:cs="Calibri"/>
          <w:b/>
          <w:sz w:val="22"/>
          <w:szCs w:val="22"/>
          <w:lang w:val="ro-RO"/>
        </w:rPr>
        <w:t xml:space="preserve"> </w:t>
      </w:r>
    </w:p>
    <w:p w14:paraId="083B6F8D" w14:textId="77777777" w:rsidR="0066634C" w:rsidRPr="004B6CC0" w:rsidRDefault="0066634C" w:rsidP="00A0140F">
      <w:pPr>
        <w:pStyle w:val="BodyText3"/>
        <w:overflowPunct w:val="0"/>
        <w:autoSpaceDE w:val="0"/>
        <w:autoSpaceDN w:val="0"/>
        <w:adjustRightInd w:val="0"/>
        <w:spacing w:before="120"/>
        <w:ind w:left="720"/>
        <w:jc w:val="both"/>
        <w:textAlignment w:val="baseline"/>
        <w:rPr>
          <w:rFonts w:ascii="Calibri" w:hAnsi="Calibri" w:cs="Calibri"/>
          <w:b/>
          <w:sz w:val="22"/>
          <w:szCs w:val="22"/>
          <w:lang w:val="ro-RO"/>
        </w:rPr>
      </w:pPr>
    </w:p>
    <w:p w14:paraId="6B3322D4" w14:textId="77777777" w:rsidR="002A2625" w:rsidRPr="004B6CC0" w:rsidRDefault="002A2625" w:rsidP="00A0140F">
      <w:pPr>
        <w:pStyle w:val="BodyText3"/>
        <w:spacing w:before="120"/>
        <w:ind w:left="720"/>
        <w:jc w:val="both"/>
        <w:rPr>
          <w:rFonts w:ascii="Calibri" w:hAnsi="Calibri" w:cs="Calibri"/>
          <w:b/>
          <w:sz w:val="22"/>
          <w:szCs w:val="22"/>
          <w:lang w:val="ro-RO"/>
        </w:rPr>
      </w:pPr>
      <w:r w:rsidRPr="004B6CC0">
        <w:rPr>
          <w:rFonts w:ascii="Calibri" w:hAnsi="Calibri" w:cs="Calibri"/>
          <w:b/>
          <w:sz w:val="22"/>
          <w:szCs w:val="22"/>
          <w:lang w:val="ro-RO"/>
        </w:rPr>
        <w:t>Se calculeaza astfel :</w:t>
      </w:r>
    </w:p>
    <w:p w14:paraId="23CC0F1A" w14:textId="77777777" w:rsidR="002A2625" w:rsidRPr="00971B1D" w:rsidRDefault="005B74BC" w:rsidP="00A0140F">
      <w:pPr>
        <w:pStyle w:val="BodyText3"/>
        <w:spacing w:before="120"/>
        <w:ind w:left="360" w:firstLine="360"/>
        <w:rPr>
          <w:rFonts w:ascii="Calibri" w:hAnsi="Calibri" w:cs="Calibri"/>
          <w:b/>
          <w:sz w:val="22"/>
          <w:szCs w:val="22"/>
          <w:lang w:val="ro-RO"/>
        </w:rPr>
      </w:pPr>
      <w:r w:rsidRPr="00971B1D">
        <w:rPr>
          <w:rFonts w:ascii="Calibri" w:hAnsi="Calibri" w:cs="Calibri"/>
          <w:b/>
          <w:position w:val="-24"/>
          <w:sz w:val="22"/>
          <w:szCs w:val="22"/>
          <w:lang w:val="ro-RO"/>
        </w:rPr>
        <w:object w:dxaOrig="2900" w:dyaOrig="620" w14:anchorId="7DE40F98">
          <v:shape id="_x0000_i1027" type="#_x0000_t75" style="width:180pt;height:38.25pt" o:ole="" o:bordertopcolor="this" o:borderleftcolor="this" o:borderbottomcolor="this" o:borderrightcolor="this">
            <v:imagedata r:id="rId13" o:title=""/>
            <w10:bordertop type="single" width="4"/>
            <w10:borderleft type="single" width="4"/>
            <w10:borderbottom type="single" width="4"/>
            <w10:borderright type="single" width="4"/>
          </v:shape>
          <o:OLEObject Type="Embed" ProgID="Equation.3" ShapeID="_x0000_i1027" DrawAspect="Content" ObjectID="_1820136581" r:id="rId14"/>
        </w:object>
      </w:r>
    </w:p>
    <w:p w14:paraId="666C18F5" w14:textId="77777777" w:rsidR="002A2625" w:rsidRPr="00971B1D" w:rsidRDefault="002A2625" w:rsidP="00A0140F">
      <w:pPr>
        <w:pStyle w:val="BodyText3"/>
        <w:spacing w:before="120"/>
        <w:ind w:left="708"/>
        <w:jc w:val="both"/>
        <w:rPr>
          <w:rFonts w:ascii="Calibri" w:hAnsi="Calibri" w:cs="Calibri"/>
          <w:b/>
          <w:sz w:val="22"/>
          <w:szCs w:val="22"/>
          <w:lang w:val="ro-RO"/>
        </w:rPr>
      </w:pPr>
    </w:p>
    <w:p w14:paraId="5C0657E7" w14:textId="77777777" w:rsidR="002A2625" w:rsidRPr="004B6CC0" w:rsidRDefault="002A2625" w:rsidP="00A0140F">
      <w:pPr>
        <w:numPr>
          <w:ilvl w:val="0"/>
          <w:numId w:val="9"/>
        </w:numPr>
        <w:spacing w:before="120" w:after="120"/>
        <w:jc w:val="both"/>
        <w:rPr>
          <w:rFonts w:ascii="Calibri" w:hAnsi="Calibri" w:cs="Calibri"/>
          <w:i/>
          <w:sz w:val="22"/>
          <w:szCs w:val="22"/>
          <w:lang w:val="ro-RO"/>
        </w:rPr>
      </w:pPr>
      <w:r w:rsidRPr="00002E75">
        <w:rPr>
          <w:rFonts w:ascii="Calibri" w:hAnsi="Calibri" w:cs="Calibri"/>
          <w:b/>
          <w:sz w:val="22"/>
          <w:szCs w:val="22"/>
          <w:lang w:val="ro-RO"/>
        </w:rPr>
        <w:t>Rata acoperirii prin fluxul de numerar (RAFN) – trebuie sa fie ≥1,2</w:t>
      </w:r>
      <w:r w:rsidRPr="00002E75">
        <w:rPr>
          <w:rFonts w:ascii="Calibri" w:hAnsi="Calibri" w:cs="Calibri"/>
          <w:sz w:val="22"/>
          <w:szCs w:val="22"/>
          <w:lang w:val="ro-RO"/>
        </w:rPr>
        <w:t xml:space="preserve">, </w:t>
      </w:r>
      <w:r w:rsidRPr="00002E75">
        <w:rPr>
          <w:rFonts w:ascii="Calibri" w:hAnsi="Calibri" w:cs="Calibri"/>
          <w:i/>
          <w:sz w:val="22"/>
          <w:szCs w:val="22"/>
          <w:lang w:val="ro-RO"/>
        </w:rPr>
        <w:t xml:space="preserve">pentru </w:t>
      </w:r>
      <w:r w:rsidR="00365C5C" w:rsidRPr="00002E75">
        <w:rPr>
          <w:rFonts w:ascii="Calibri" w:hAnsi="Calibri" w:cs="Calibri"/>
          <w:i/>
          <w:sz w:val="22"/>
          <w:szCs w:val="22"/>
          <w:lang w:val="ro-RO"/>
        </w:rPr>
        <w:t xml:space="preserve">anii </w:t>
      </w:r>
      <w:r w:rsidR="00365C5C" w:rsidRPr="00002E75">
        <w:rPr>
          <w:rFonts w:ascii="Calibri" w:hAnsi="Calibri" w:cs="Calibri"/>
          <w:sz w:val="22"/>
          <w:szCs w:val="22"/>
          <w:lang w:val="ro-RO"/>
        </w:rPr>
        <w:t>evaluati</w:t>
      </w:r>
      <w:r w:rsidRPr="004B6CC0">
        <w:rPr>
          <w:rFonts w:ascii="Calibri" w:hAnsi="Calibri" w:cs="Calibri"/>
          <w:i/>
          <w:sz w:val="22"/>
          <w:szCs w:val="22"/>
          <w:lang w:val="ro-RO"/>
        </w:rPr>
        <w:t>;</w:t>
      </w:r>
    </w:p>
    <w:p w14:paraId="7A671E25" w14:textId="77777777" w:rsidR="002A2625" w:rsidRPr="004B6CC0" w:rsidRDefault="002A2625" w:rsidP="00A0140F">
      <w:pPr>
        <w:spacing w:before="120" w:after="120"/>
        <w:ind w:left="720" w:firstLine="60"/>
        <w:jc w:val="both"/>
        <w:rPr>
          <w:rFonts w:ascii="Calibri" w:hAnsi="Calibri" w:cs="Calibri"/>
          <w:i/>
          <w:sz w:val="22"/>
          <w:szCs w:val="22"/>
          <w:lang w:val="ro-RO"/>
        </w:rPr>
      </w:pPr>
      <w:r w:rsidRPr="004B6CC0">
        <w:rPr>
          <w:rFonts w:ascii="Calibri" w:hAnsi="Calibri" w:cs="Calibri"/>
          <w:b/>
          <w:i/>
          <w:sz w:val="22"/>
          <w:szCs w:val="22"/>
          <w:lang w:val="ro-RO"/>
        </w:rPr>
        <w:t>RAFN</w:t>
      </w:r>
      <w:r w:rsidRPr="004B6CC0">
        <w:rPr>
          <w:rFonts w:ascii="Calibri" w:hAnsi="Calibri" w:cs="Calibri"/>
          <w:i/>
          <w:sz w:val="22"/>
          <w:szCs w:val="22"/>
          <w:lang w:val="ro-RO"/>
        </w:rPr>
        <w:t xml:space="preserve">  </w:t>
      </w:r>
      <w:r w:rsidR="005B74BC" w:rsidRPr="004B6CC0">
        <w:rPr>
          <w:rFonts w:ascii="Calibri" w:hAnsi="Calibri" w:cs="Calibri"/>
          <w:i/>
          <w:sz w:val="22"/>
          <w:szCs w:val="22"/>
          <w:lang w:val="ro-RO"/>
        </w:rPr>
        <w:t xml:space="preserve"> Flux de numerar din exploatare</w:t>
      </w:r>
      <w:r w:rsidRPr="004B6CC0">
        <w:rPr>
          <w:rFonts w:ascii="Calibri" w:hAnsi="Calibri" w:cs="Calibri"/>
          <w:i/>
          <w:sz w:val="22"/>
          <w:szCs w:val="22"/>
          <w:lang w:val="ro-RO"/>
        </w:rPr>
        <w:t>/ (dobânzi + plăţi leasing + rambursarea datoriilor);</w:t>
      </w:r>
    </w:p>
    <w:p w14:paraId="60FC5A7D" w14:textId="77777777" w:rsidR="002A2625" w:rsidRPr="004B6CC0" w:rsidRDefault="002A2625" w:rsidP="00A0140F">
      <w:pPr>
        <w:spacing w:before="120" w:after="120"/>
        <w:ind w:left="720" w:firstLine="60"/>
        <w:jc w:val="both"/>
        <w:rPr>
          <w:rFonts w:ascii="Calibri" w:hAnsi="Calibri" w:cs="Calibri"/>
          <w:i/>
          <w:sz w:val="22"/>
          <w:szCs w:val="22"/>
          <w:lang w:val="ro-RO"/>
        </w:rPr>
      </w:pPr>
      <w:r w:rsidRPr="004B6CC0">
        <w:rPr>
          <w:rFonts w:ascii="Calibri" w:hAnsi="Calibri" w:cs="Calibri"/>
          <w:i/>
          <w:sz w:val="22"/>
          <w:szCs w:val="22"/>
          <w:lang w:val="ro-RO"/>
        </w:rPr>
        <w:t>Se preiau din tabelul fluxurilor de numerar pentru perioada de prognoza Anexa B</w:t>
      </w:r>
      <w:r w:rsidR="006958F0" w:rsidRPr="004B6CC0">
        <w:rPr>
          <w:rFonts w:ascii="Calibri" w:hAnsi="Calibri" w:cs="Calibri"/>
          <w:i/>
          <w:sz w:val="22"/>
          <w:szCs w:val="22"/>
          <w:lang w:val="ro-RO"/>
        </w:rPr>
        <w:t>8</w:t>
      </w:r>
      <w:r w:rsidRPr="004B6CC0">
        <w:rPr>
          <w:rFonts w:ascii="Calibri" w:hAnsi="Calibri" w:cs="Calibri"/>
          <w:i/>
          <w:sz w:val="22"/>
          <w:szCs w:val="22"/>
          <w:lang w:val="ro-RO"/>
        </w:rPr>
        <w:t xml:space="preserve"> randul </w:t>
      </w:r>
      <w:r w:rsidR="005B74BC" w:rsidRPr="004B6CC0">
        <w:rPr>
          <w:rFonts w:ascii="Calibri" w:hAnsi="Calibri" w:cs="Calibri"/>
          <w:i/>
          <w:sz w:val="22"/>
          <w:szCs w:val="22"/>
          <w:lang w:val="ro-RO"/>
        </w:rPr>
        <w:t xml:space="preserve"> P</w:t>
      </w:r>
      <w:r w:rsidRPr="004B6CC0">
        <w:rPr>
          <w:rFonts w:ascii="Calibri" w:hAnsi="Calibri" w:cs="Calibri"/>
          <w:i/>
          <w:sz w:val="22"/>
          <w:szCs w:val="22"/>
          <w:lang w:val="ro-RO"/>
        </w:rPr>
        <w:t xml:space="preserve"> « Flux  </w:t>
      </w:r>
      <w:r w:rsidR="005B74BC" w:rsidRPr="004B6CC0">
        <w:rPr>
          <w:rFonts w:ascii="Calibri" w:hAnsi="Calibri" w:cs="Calibri"/>
          <w:i/>
          <w:sz w:val="22"/>
          <w:szCs w:val="22"/>
          <w:lang w:val="ro-RO"/>
        </w:rPr>
        <w:t xml:space="preserve"> de numerar din activitatea de exploatare</w:t>
      </w:r>
      <w:r w:rsidRPr="004B6CC0">
        <w:rPr>
          <w:rFonts w:ascii="Calibri" w:hAnsi="Calibri" w:cs="Calibri"/>
          <w:i/>
          <w:sz w:val="22"/>
          <w:szCs w:val="22"/>
          <w:lang w:val="ro-RO"/>
        </w:rPr>
        <w:t xml:space="preserve">» </w:t>
      </w:r>
      <w:r w:rsidR="00195234" w:rsidRPr="004B6CC0">
        <w:rPr>
          <w:rFonts w:ascii="Calibri" w:hAnsi="Calibri" w:cs="Calibri"/>
          <w:i/>
          <w:sz w:val="22"/>
          <w:szCs w:val="22"/>
          <w:lang w:val="ro-RO"/>
        </w:rPr>
        <w:t xml:space="preserve"> care </w:t>
      </w:r>
      <w:r w:rsidRPr="004B6CC0">
        <w:rPr>
          <w:rFonts w:ascii="Calibri" w:hAnsi="Calibri" w:cs="Calibri"/>
          <w:i/>
          <w:sz w:val="22"/>
          <w:szCs w:val="22"/>
          <w:lang w:val="ro-RO"/>
        </w:rPr>
        <w:t>se imparte la randul C « Total iesiri de lichiditati prin finantare ».</w:t>
      </w:r>
    </w:p>
    <w:p w14:paraId="4C2860B9" w14:textId="77777777" w:rsidR="002A2625" w:rsidRPr="004B6CC0" w:rsidRDefault="002A2625" w:rsidP="00A0140F">
      <w:pPr>
        <w:spacing w:before="120" w:after="120"/>
        <w:ind w:left="720" w:firstLine="60"/>
        <w:jc w:val="both"/>
        <w:rPr>
          <w:rFonts w:ascii="Calibri" w:hAnsi="Calibri" w:cs="Calibri"/>
          <w:sz w:val="22"/>
          <w:szCs w:val="22"/>
          <w:lang w:val="ro-RO"/>
        </w:rPr>
      </w:pPr>
    </w:p>
    <w:p w14:paraId="441387F3" w14:textId="77777777" w:rsidR="002A2625" w:rsidRPr="004B6CC0" w:rsidRDefault="002A2625" w:rsidP="00A0140F">
      <w:pPr>
        <w:pStyle w:val="BodyText3"/>
        <w:numPr>
          <w:ilvl w:val="0"/>
          <w:numId w:val="9"/>
        </w:numPr>
        <w:overflowPunct w:val="0"/>
        <w:autoSpaceDE w:val="0"/>
        <w:autoSpaceDN w:val="0"/>
        <w:adjustRightInd w:val="0"/>
        <w:spacing w:before="120"/>
        <w:jc w:val="both"/>
        <w:textAlignment w:val="baseline"/>
        <w:rPr>
          <w:rFonts w:ascii="Calibri" w:hAnsi="Calibri" w:cs="Calibri"/>
          <w:sz w:val="22"/>
          <w:szCs w:val="22"/>
          <w:lang w:val="ro-RO"/>
        </w:rPr>
      </w:pPr>
      <w:r w:rsidRPr="004B6CC0">
        <w:rPr>
          <w:rFonts w:ascii="Calibri" w:hAnsi="Calibri" w:cs="Calibri"/>
          <w:sz w:val="22"/>
          <w:szCs w:val="22"/>
          <w:lang w:val="ro-RO"/>
        </w:rPr>
        <w:t>Rata indatorarii</w:t>
      </w:r>
      <w:r w:rsidR="00476B9C" w:rsidRPr="004B6CC0">
        <w:rPr>
          <w:rFonts w:ascii="Calibri" w:hAnsi="Calibri" w:cs="Calibri"/>
          <w:sz w:val="22"/>
          <w:szCs w:val="22"/>
          <w:lang w:val="ro-RO"/>
        </w:rPr>
        <w:t xml:space="preserve"> pe termen mediu si lung</w:t>
      </w:r>
      <w:r w:rsidRPr="004B6CC0">
        <w:rPr>
          <w:rFonts w:ascii="Calibri" w:hAnsi="Calibri" w:cs="Calibri"/>
          <w:sz w:val="22"/>
          <w:szCs w:val="22"/>
          <w:lang w:val="ro-RO"/>
        </w:rPr>
        <w:t xml:space="preserve"> (r</w:t>
      </w:r>
      <w:r w:rsidRPr="004B6CC0">
        <w:rPr>
          <w:rFonts w:ascii="Calibri" w:hAnsi="Calibri" w:cs="Calibri"/>
          <w:sz w:val="22"/>
          <w:szCs w:val="22"/>
          <w:vertAlign w:val="subscript"/>
          <w:lang w:val="ro-RO"/>
        </w:rPr>
        <w:t>I</w:t>
      </w:r>
      <w:r w:rsidRPr="004B6CC0">
        <w:rPr>
          <w:rFonts w:ascii="Calibri" w:hAnsi="Calibri" w:cs="Calibri"/>
          <w:sz w:val="22"/>
          <w:szCs w:val="22"/>
          <w:lang w:val="ro-RO"/>
        </w:rPr>
        <w:t>) -</w:t>
      </w:r>
      <w:r w:rsidRPr="004B6CC0">
        <w:rPr>
          <w:rFonts w:ascii="Calibri" w:hAnsi="Calibri" w:cs="Calibri"/>
          <w:b/>
          <w:sz w:val="22"/>
          <w:szCs w:val="22"/>
          <w:lang w:val="ro-RO"/>
        </w:rPr>
        <w:t xml:space="preserve"> trebuie să fie </w:t>
      </w:r>
      <w:r w:rsidRPr="004B6CC0">
        <w:rPr>
          <w:rFonts w:ascii="Calibri" w:hAnsi="Calibri" w:cs="Calibri"/>
          <w:sz w:val="22"/>
          <w:szCs w:val="22"/>
          <w:lang w:val="ro-RO"/>
        </w:rPr>
        <w:t>maximum 60% </w:t>
      </w:r>
      <w:r w:rsidR="001B21D1" w:rsidRPr="004B6CC0">
        <w:rPr>
          <w:rFonts w:ascii="Calibri" w:hAnsi="Calibri" w:cs="Calibri"/>
          <w:i/>
          <w:sz w:val="22"/>
          <w:szCs w:val="22"/>
          <w:lang w:val="ro-RO"/>
        </w:rPr>
        <w:t xml:space="preserve">pentru anii </w:t>
      </w:r>
      <w:r w:rsidR="001B21D1" w:rsidRPr="004B6CC0">
        <w:rPr>
          <w:rFonts w:ascii="Calibri" w:hAnsi="Calibri" w:cs="Calibri"/>
          <w:sz w:val="22"/>
          <w:szCs w:val="22"/>
          <w:lang w:val="ro-RO"/>
        </w:rPr>
        <w:t>evaluati</w:t>
      </w:r>
      <w:r w:rsidRPr="004B6CC0">
        <w:rPr>
          <w:rFonts w:ascii="Calibri" w:hAnsi="Calibri" w:cs="Calibri"/>
          <w:sz w:val="22"/>
          <w:szCs w:val="22"/>
          <w:lang w:val="ro-RO"/>
        </w:rPr>
        <w:t>;</w:t>
      </w:r>
    </w:p>
    <w:p w14:paraId="3C5360F3" w14:textId="77777777" w:rsidR="002A2625" w:rsidRPr="004B6CC0" w:rsidRDefault="002A2625" w:rsidP="00A0140F">
      <w:pPr>
        <w:pStyle w:val="BodyText3"/>
        <w:spacing w:before="120"/>
        <w:ind w:left="720"/>
        <w:jc w:val="both"/>
        <w:rPr>
          <w:rFonts w:ascii="Calibri" w:hAnsi="Calibri" w:cs="Calibri"/>
          <w:b/>
          <w:i/>
          <w:sz w:val="22"/>
          <w:szCs w:val="22"/>
          <w:lang w:val="ro-RO"/>
        </w:rPr>
      </w:pPr>
      <w:r w:rsidRPr="004B6CC0">
        <w:rPr>
          <w:rFonts w:ascii="Calibri" w:hAnsi="Calibri" w:cs="Calibri"/>
          <w:b/>
          <w:i/>
          <w:sz w:val="22"/>
          <w:szCs w:val="22"/>
          <w:lang w:val="ro-RO"/>
        </w:rPr>
        <w:t xml:space="preserve">Este calculata ca raport intre total datorii </w:t>
      </w:r>
      <w:r w:rsidR="000B506A" w:rsidRPr="004B6CC0">
        <w:rPr>
          <w:rFonts w:ascii="Calibri" w:hAnsi="Calibri" w:cs="Calibri"/>
          <w:b/>
          <w:i/>
          <w:sz w:val="22"/>
          <w:szCs w:val="22"/>
          <w:lang w:val="ro-RO"/>
        </w:rPr>
        <w:t xml:space="preserve">pe termen mediu si lung </w:t>
      </w:r>
      <w:r w:rsidRPr="004B6CC0">
        <w:rPr>
          <w:rFonts w:ascii="Calibri" w:hAnsi="Calibri" w:cs="Calibri"/>
          <w:b/>
          <w:i/>
          <w:sz w:val="22"/>
          <w:szCs w:val="22"/>
          <w:lang w:val="ro-RO"/>
        </w:rPr>
        <w:t>si total active.</w:t>
      </w:r>
    </w:p>
    <w:p w14:paraId="65BB24CA" w14:textId="77777777" w:rsidR="002A2625" w:rsidRPr="00971B1D" w:rsidRDefault="002A2625" w:rsidP="00A0140F">
      <w:pPr>
        <w:pStyle w:val="BodyText3"/>
        <w:spacing w:before="120"/>
        <w:ind w:firstLine="720"/>
        <w:rPr>
          <w:rFonts w:ascii="Calibri" w:hAnsi="Calibri" w:cs="Calibri"/>
          <w:b/>
          <w:sz w:val="22"/>
          <w:szCs w:val="22"/>
          <w:lang w:val="ro-RO"/>
        </w:rPr>
      </w:pPr>
      <w:r w:rsidRPr="00971B1D">
        <w:rPr>
          <w:rFonts w:ascii="Calibri" w:hAnsi="Calibri" w:cs="Calibri"/>
          <w:b/>
          <w:position w:val="-30"/>
          <w:sz w:val="22"/>
          <w:szCs w:val="22"/>
          <w:lang w:val="ro-RO"/>
        </w:rPr>
        <w:object w:dxaOrig="1460" w:dyaOrig="700" w14:anchorId="31372E49">
          <v:shape id="_x0000_i1028" type="#_x0000_t75" style="width:72.75pt;height:35.25pt" o:ole="" fillcolor="window">
            <v:imagedata r:id="rId15" o:title=""/>
          </v:shape>
          <o:OLEObject Type="Embed" ProgID="Equation.3" ShapeID="_x0000_i1028" DrawAspect="Content" ObjectID="_1820136582" r:id="rId16"/>
        </w:object>
      </w:r>
    </w:p>
    <w:p w14:paraId="577F4368" w14:textId="77777777" w:rsidR="002A2625" w:rsidRPr="00971B1D" w:rsidRDefault="002A2625" w:rsidP="00A0140F">
      <w:pPr>
        <w:pStyle w:val="BodyText3"/>
        <w:spacing w:before="120"/>
        <w:ind w:firstLine="720"/>
        <w:jc w:val="both"/>
        <w:rPr>
          <w:rFonts w:ascii="Calibri" w:hAnsi="Calibri" w:cs="Calibri"/>
          <w:b/>
          <w:i/>
          <w:sz w:val="22"/>
          <w:szCs w:val="22"/>
          <w:lang w:val="ro-RO"/>
        </w:rPr>
      </w:pPr>
      <w:r w:rsidRPr="00971B1D">
        <w:rPr>
          <w:rFonts w:ascii="Calibri" w:hAnsi="Calibri" w:cs="Calibri"/>
          <w:b/>
          <w:sz w:val="22"/>
          <w:szCs w:val="22"/>
          <w:lang w:val="ro-RO"/>
        </w:rPr>
        <w:t xml:space="preserve"> </w:t>
      </w:r>
      <w:r w:rsidRPr="00971B1D">
        <w:rPr>
          <w:rFonts w:ascii="Calibri" w:hAnsi="Calibri" w:cs="Calibri"/>
          <w:b/>
          <w:i/>
          <w:sz w:val="22"/>
          <w:szCs w:val="22"/>
          <w:lang w:val="ro-RO"/>
        </w:rPr>
        <w:t>unde :</w:t>
      </w:r>
    </w:p>
    <w:p w14:paraId="4849C772" w14:textId="77777777" w:rsidR="002A2625" w:rsidRPr="00002E75" w:rsidRDefault="002A2625" w:rsidP="00A0140F">
      <w:pPr>
        <w:pStyle w:val="BodyText3"/>
        <w:spacing w:before="120"/>
        <w:ind w:firstLine="720"/>
        <w:jc w:val="both"/>
        <w:rPr>
          <w:rFonts w:ascii="Calibri" w:hAnsi="Calibri" w:cs="Calibri"/>
          <w:b/>
          <w:i/>
          <w:sz w:val="22"/>
          <w:szCs w:val="22"/>
          <w:lang w:val="ro-RO"/>
        </w:rPr>
      </w:pPr>
      <w:r w:rsidRPr="00002E75">
        <w:rPr>
          <w:rFonts w:ascii="Calibri" w:hAnsi="Calibri" w:cs="Calibri"/>
          <w:b/>
          <w:i/>
          <w:sz w:val="22"/>
          <w:szCs w:val="22"/>
          <w:lang w:val="ro-RO"/>
        </w:rPr>
        <w:t>TD</w:t>
      </w:r>
      <w:r w:rsidRPr="00002E75">
        <w:rPr>
          <w:rFonts w:ascii="Calibri" w:hAnsi="Calibri" w:cs="Calibri"/>
          <w:b/>
          <w:i/>
          <w:sz w:val="22"/>
          <w:szCs w:val="22"/>
          <w:vertAlign w:val="subscript"/>
          <w:lang w:val="ro-RO"/>
        </w:rPr>
        <w:t>i</w:t>
      </w:r>
      <w:r w:rsidR="008C0936" w:rsidRPr="00002E75">
        <w:rPr>
          <w:rFonts w:ascii="Calibri" w:hAnsi="Calibri" w:cs="Calibri"/>
          <w:b/>
          <w:i/>
          <w:sz w:val="22"/>
          <w:szCs w:val="22"/>
          <w:lang w:val="ro-RO"/>
        </w:rPr>
        <w:t xml:space="preserve">= total datorii pe termen mediu si lung </w:t>
      </w:r>
      <w:r w:rsidRPr="00002E75">
        <w:rPr>
          <w:rFonts w:ascii="Calibri" w:hAnsi="Calibri" w:cs="Calibri"/>
          <w:b/>
          <w:i/>
          <w:sz w:val="22"/>
          <w:szCs w:val="22"/>
          <w:lang w:val="ro-RO"/>
        </w:rPr>
        <w:t>in anul i ;</w:t>
      </w:r>
    </w:p>
    <w:p w14:paraId="51753203" w14:textId="77777777" w:rsidR="002A2625" w:rsidRPr="004B6CC0" w:rsidRDefault="002A2625" w:rsidP="00A0140F">
      <w:pPr>
        <w:pStyle w:val="BodyText3"/>
        <w:spacing w:before="120"/>
        <w:ind w:firstLine="720"/>
        <w:jc w:val="both"/>
        <w:rPr>
          <w:rFonts w:ascii="Calibri" w:hAnsi="Calibri" w:cs="Calibri"/>
          <w:b/>
          <w:i/>
          <w:sz w:val="22"/>
          <w:szCs w:val="22"/>
          <w:lang w:val="ro-RO"/>
        </w:rPr>
      </w:pPr>
      <w:r w:rsidRPr="004B6CC0">
        <w:rPr>
          <w:rFonts w:ascii="Calibri" w:hAnsi="Calibri" w:cs="Calibri"/>
          <w:b/>
          <w:i/>
          <w:sz w:val="22"/>
          <w:szCs w:val="22"/>
          <w:lang w:val="ro-RO"/>
        </w:rPr>
        <w:t xml:space="preserve"> TA</w:t>
      </w:r>
      <w:r w:rsidRPr="004B6CC0">
        <w:rPr>
          <w:rFonts w:ascii="Calibri" w:hAnsi="Calibri" w:cs="Calibri"/>
          <w:b/>
          <w:i/>
          <w:sz w:val="22"/>
          <w:szCs w:val="22"/>
          <w:vertAlign w:val="subscript"/>
          <w:lang w:val="ro-RO"/>
        </w:rPr>
        <w:t>i</w:t>
      </w:r>
      <w:r w:rsidRPr="004B6CC0">
        <w:rPr>
          <w:rFonts w:ascii="Calibri" w:hAnsi="Calibri" w:cs="Calibri"/>
          <w:b/>
          <w:i/>
          <w:sz w:val="22"/>
          <w:szCs w:val="22"/>
          <w:lang w:val="ro-RO"/>
        </w:rPr>
        <w:t>= total active in anul i ;</w:t>
      </w:r>
    </w:p>
    <w:p w14:paraId="180C6F84" w14:textId="77777777" w:rsidR="002A2625" w:rsidRPr="004B6CC0" w:rsidRDefault="002A2625" w:rsidP="00A0140F">
      <w:pPr>
        <w:pStyle w:val="BodyText3"/>
        <w:spacing w:before="120"/>
        <w:ind w:firstLine="720"/>
        <w:jc w:val="both"/>
        <w:rPr>
          <w:rFonts w:ascii="Calibri" w:hAnsi="Calibri" w:cs="Calibri"/>
          <w:b/>
          <w:sz w:val="22"/>
          <w:szCs w:val="22"/>
          <w:lang w:val="ro-RO"/>
        </w:rPr>
      </w:pPr>
    </w:p>
    <w:p w14:paraId="301EC6F0" w14:textId="77777777" w:rsidR="002A2625" w:rsidRPr="004B6CC0" w:rsidRDefault="002A2625" w:rsidP="00A0140F">
      <w:pPr>
        <w:numPr>
          <w:ilvl w:val="0"/>
          <w:numId w:val="9"/>
        </w:numPr>
        <w:spacing w:before="120" w:after="120"/>
        <w:jc w:val="both"/>
        <w:rPr>
          <w:rFonts w:ascii="Calibri" w:hAnsi="Calibri" w:cs="Calibri"/>
          <w:b/>
          <w:sz w:val="22"/>
          <w:szCs w:val="22"/>
          <w:lang w:val="ro-RO"/>
        </w:rPr>
      </w:pPr>
      <w:r w:rsidRPr="004B6CC0">
        <w:rPr>
          <w:rFonts w:ascii="Calibri" w:hAnsi="Calibri" w:cs="Calibri"/>
          <w:b/>
          <w:sz w:val="22"/>
          <w:szCs w:val="22"/>
          <w:lang w:val="ro-RO"/>
        </w:rPr>
        <w:t xml:space="preserve">Rata de actualizare – </w:t>
      </w:r>
      <w:r w:rsidRPr="004B6CC0">
        <w:rPr>
          <w:rFonts w:ascii="Calibri" w:hAnsi="Calibri" w:cs="Calibri"/>
          <w:sz w:val="22"/>
          <w:szCs w:val="22"/>
          <w:lang w:val="ro-RO"/>
        </w:rPr>
        <w:t xml:space="preserve">este </w:t>
      </w:r>
      <w:r w:rsidRPr="004B6CC0">
        <w:rPr>
          <w:rFonts w:ascii="Calibri" w:hAnsi="Calibri" w:cs="Calibri"/>
          <w:b/>
          <w:sz w:val="22"/>
          <w:szCs w:val="22"/>
          <w:lang w:val="ro-RO"/>
        </w:rPr>
        <w:t>de 8%,</w:t>
      </w:r>
      <w:r w:rsidRPr="004B6CC0">
        <w:rPr>
          <w:rFonts w:ascii="Calibri" w:hAnsi="Calibri" w:cs="Calibri"/>
          <w:sz w:val="22"/>
          <w:szCs w:val="22"/>
          <w:lang w:val="ro-RO"/>
        </w:rPr>
        <w:t xml:space="preserve"> </w:t>
      </w:r>
      <w:r w:rsidRPr="004B6CC0">
        <w:rPr>
          <w:rFonts w:ascii="Calibri" w:hAnsi="Calibri" w:cs="Calibri"/>
          <w:i/>
          <w:sz w:val="22"/>
          <w:szCs w:val="22"/>
          <w:lang w:val="ro-RO"/>
        </w:rPr>
        <w:t>folosita pentru actualizarea fluxurilor de numerar viitoare</w:t>
      </w:r>
      <w:r w:rsidRPr="004B6CC0">
        <w:rPr>
          <w:rFonts w:ascii="Calibri" w:hAnsi="Calibri" w:cs="Calibri"/>
          <w:sz w:val="22"/>
          <w:szCs w:val="22"/>
          <w:lang w:val="ro-RO"/>
        </w:rPr>
        <w:t>.</w:t>
      </w:r>
    </w:p>
    <w:p w14:paraId="27C2B091" w14:textId="77777777" w:rsidR="003E640D" w:rsidRPr="004B6CC0" w:rsidRDefault="003E640D" w:rsidP="00A0140F">
      <w:pPr>
        <w:spacing w:before="120" w:after="120"/>
        <w:ind w:left="720"/>
        <w:jc w:val="both"/>
        <w:rPr>
          <w:rFonts w:ascii="Calibri" w:hAnsi="Calibri" w:cs="Calibri"/>
          <w:b/>
          <w:sz w:val="22"/>
          <w:szCs w:val="22"/>
          <w:lang w:val="ro-RO"/>
        </w:rPr>
      </w:pPr>
    </w:p>
    <w:p w14:paraId="72FC7A2C" w14:textId="77777777" w:rsidR="00366B1A" w:rsidRPr="004B6CC0" w:rsidRDefault="00366B1A" w:rsidP="00A0140F">
      <w:pPr>
        <w:spacing w:before="120" w:after="120"/>
        <w:ind w:left="360" w:firstLine="360"/>
        <w:jc w:val="both"/>
        <w:rPr>
          <w:rFonts w:ascii="Calibri" w:hAnsi="Calibri" w:cs="Calibri"/>
          <w:sz w:val="22"/>
          <w:szCs w:val="22"/>
          <w:lang w:val="ro-RO"/>
        </w:rPr>
      </w:pPr>
      <w:r w:rsidRPr="004B6CC0">
        <w:rPr>
          <w:rFonts w:ascii="Calibri" w:hAnsi="Calibri" w:cs="Calibri"/>
          <w:sz w:val="22"/>
          <w:szCs w:val="22"/>
          <w:lang w:val="ro-RO"/>
        </w:rPr>
        <w:t>unde:</w:t>
      </w:r>
    </w:p>
    <w:p w14:paraId="5AE7DF78" w14:textId="77777777" w:rsidR="00366B1A" w:rsidRPr="004B6CC0" w:rsidRDefault="00366B1A" w:rsidP="00A0140F">
      <w:pPr>
        <w:spacing w:before="120" w:after="120"/>
        <w:ind w:left="720"/>
        <w:jc w:val="both"/>
        <w:rPr>
          <w:rStyle w:val="Hyperlink"/>
          <w:rFonts w:ascii="Calibri" w:hAnsi="Calibri" w:cs="Calibri"/>
          <w:i/>
          <w:color w:val="auto"/>
          <w:sz w:val="22"/>
          <w:szCs w:val="22"/>
          <w:u w:val="none"/>
          <w:lang w:val="ro-RO"/>
        </w:rPr>
      </w:pPr>
      <w:r w:rsidRPr="004B6CC0">
        <w:rPr>
          <w:rFonts w:ascii="Calibri" w:hAnsi="Calibri" w:cs="Calibri"/>
          <w:i/>
          <w:sz w:val="22"/>
          <w:szCs w:val="22"/>
          <w:lang w:val="ro-RO"/>
        </w:rPr>
        <w:t>r este rata de actualizare egala cu 8% (r=rata dobânzii de refinanţare BCE (4%) + marja de risc pe ţară (4%)</w:t>
      </w:r>
      <w:r w:rsidRPr="004B6CC0">
        <w:rPr>
          <w:rFonts w:ascii="Calibri" w:hAnsi="Calibri" w:cs="Calibri"/>
          <w:b/>
          <w:i/>
          <w:sz w:val="22"/>
          <w:szCs w:val="22"/>
          <w:lang w:val="ro-RO"/>
        </w:rPr>
        <w:t xml:space="preserve"> </w:t>
      </w:r>
      <w:r w:rsidRPr="004B6CC0">
        <w:rPr>
          <w:rStyle w:val="Hyperlink"/>
          <w:rFonts w:ascii="Calibri" w:hAnsi="Calibri" w:cs="Calibri"/>
          <w:i/>
          <w:color w:val="auto"/>
          <w:sz w:val="22"/>
          <w:szCs w:val="22"/>
          <w:u w:val="none"/>
          <w:lang w:val="ro-RO"/>
        </w:rPr>
        <w:t>evaluată de către Agenţie ca valoare medie şi care va fi reevaluată pe măsură ce condiiile pietei monetare europene se schimbă, se impune introducerea unei aproximări unitare)</w:t>
      </w:r>
    </w:p>
    <w:p w14:paraId="0C74F79B" w14:textId="77777777" w:rsidR="005A0351" w:rsidRPr="004B6CC0" w:rsidRDefault="005A0351" w:rsidP="00A0140F">
      <w:pPr>
        <w:spacing w:before="120" w:after="120"/>
        <w:ind w:left="720"/>
        <w:jc w:val="both"/>
        <w:rPr>
          <w:rFonts w:ascii="Calibri" w:hAnsi="Calibri" w:cs="Calibri"/>
          <w:b/>
          <w:sz w:val="22"/>
          <w:szCs w:val="22"/>
          <w:lang w:val="ro-RO"/>
        </w:rPr>
      </w:pPr>
    </w:p>
    <w:p w14:paraId="7E4BB631" w14:textId="77777777" w:rsidR="002A2625" w:rsidRPr="004B6CC0" w:rsidRDefault="002A2625" w:rsidP="00A0140F">
      <w:pPr>
        <w:numPr>
          <w:ilvl w:val="0"/>
          <w:numId w:val="9"/>
        </w:numPr>
        <w:spacing w:before="120" w:after="120"/>
        <w:jc w:val="both"/>
        <w:rPr>
          <w:rFonts w:ascii="Calibri" w:hAnsi="Calibri" w:cs="Calibri"/>
          <w:sz w:val="22"/>
          <w:szCs w:val="22"/>
          <w:lang w:val="ro-RO"/>
        </w:rPr>
      </w:pPr>
      <w:r w:rsidRPr="004B6CC0">
        <w:rPr>
          <w:rFonts w:ascii="Calibri" w:hAnsi="Calibri" w:cs="Calibri"/>
          <w:b/>
          <w:sz w:val="22"/>
          <w:szCs w:val="22"/>
          <w:lang w:val="ro-RO"/>
        </w:rPr>
        <w:t xml:space="preserve">Valoarea actualizata </w:t>
      </w:r>
      <w:r w:rsidR="00A3254E" w:rsidRPr="004B6CC0">
        <w:rPr>
          <w:rFonts w:ascii="Calibri" w:hAnsi="Calibri" w:cs="Calibri"/>
          <w:b/>
          <w:sz w:val="22"/>
          <w:szCs w:val="22"/>
          <w:lang w:val="ro-RO"/>
        </w:rPr>
        <w:t>neta (V</w:t>
      </w:r>
      <w:r w:rsidRPr="004B6CC0">
        <w:rPr>
          <w:rFonts w:ascii="Calibri" w:hAnsi="Calibri" w:cs="Calibri"/>
          <w:b/>
          <w:sz w:val="22"/>
          <w:szCs w:val="22"/>
          <w:lang w:val="ro-RO"/>
        </w:rPr>
        <w:t>A</w:t>
      </w:r>
      <w:r w:rsidR="00A3254E" w:rsidRPr="004B6CC0">
        <w:rPr>
          <w:rFonts w:ascii="Calibri" w:hAnsi="Calibri" w:cs="Calibri"/>
          <w:b/>
          <w:sz w:val="22"/>
          <w:szCs w:val="22"/>
          <w:lang w:val="ro-RO"/>
        </w:rPr>
        <w:t>N</w:t>
      </w:r>
      <w:r w:rsidRPr="004B6CC0">
        <w:rPr>
          <w:rFonts w:ascii="Calibri" w:hAnsi="Calibri" w:cs="Calibri"/>
          <w:b/>
          <w:sz w:val="22"/>
          <w:szCs w:val="22"/>
          <w:lang w:val="ro-RO"/>
        </w:rPr>
        <w:t>) – trebuie sa fie pozitiva;</w:t>
      </w:r>
    </w:p>
    <w:p w14:paraId="3999818B" w14:textId="77777777" w:rsidR="002A2625" w:rsidRPr="00940D80" w:rsidRDefault="002A2625" w:rsidP="00A0140F">
      <w:pPr>
        <w:spacing w:before="120" w:after="120"/>
        <w:ind w:left="360" w:firstLine="360"/>
        <w:jc w:val="both"/>
        <w:rPr>
          <w:rFonts w:ascii="Calibri" w:hAnsi="Calibri" w:cs="Calibri"/>
          <w:sz w:val="22"/>
          <w:szCs w:val="22"/>
          <w:lang w:val="ro-RO"/>
        </w:rPr>
      </w:pPr>
      <w:r w:rsidRPr="004B6CC0">
        <w:rPr>
          <w:rFonts w:ascii="Calibri" w:hAnsi="Calibri" w:cs="Calibri"/>
          <w:sz w:val="22"/>
          <w:szCs w:val="22"/>
          <w:lang w:val="ro-RO"/>
        </w:rPr>
        <w:t>Este calculata astfel</w:t>
      </w:r>
      <w:r w:rsidRPr="004B6CC0">
        <w:rPr>
          <w:rFonts w:ascii="Calibri" w:hAnsi="Calibri" w:cs="Calibri"/>
          <w:b/>
          <w:sz w:val="22"/>
          <w:szCs w:val="22"/>
          <w:lang w:val="ro-RO"/>
        </w:rPr>
        <w:t>:</w:t>
      </w:r>
    </w:p>
    <w:p w14:paraId="510B8231" w14:textId="77777777" w:rsidR="002A2625" w:rsidRPr="00971B1D" w:rsidRDefault="008C0936" w:rsidP="00A0140F">
      <w:pPr>
        <w:spacing w:before="120" w:after="120"/>
        <w:ind w:left="360"/>
        <w:jc w:val="center"/>
        <w:rPr>
          <w:rFonts w:ascii="Calibri" w:hAnsi="Calibri" w:cs="Calibri"/>
          <w:sz w:val="22"/>
          <w:szCs w:val="22"/>
          <w:lang w:val="ro-RO"/>
        </w:rPr>
      </w:pPr>
      <w:r w:rsidRPr="00971B1D">
        <w:rPr>
          <w:rFonts w:ascii="Calibri" w:hAnsi="Calibri" w:cs="Calibri"/>
          <w:position w:val="-32"/>
          <w:sz w:val="22"/>
          <w:szCs w:val="22"/>
          <w:lang w:val="ro-RO"/>
        </w:rPr>
        <w:object w:dxaOrig="4040" w:dyaOrig="720" w14:anchorId="2CF767EF">
          <v:shape id="_x0000_i1029" type="#_x0000_t75" style="width:201.75pt;height:36pt" o:ole="" fillcolor="window">
            <v:imagedata r:id="rId17" o:title=""/>
          </v:shape>
          <o:OLEObject Type="Embed" ProgID="Equation.3" ShapeID="_x0000_i1029" DrawAspect="Content" ObjectID="_1820136583" r:id="rId18"/>
        </w:object>
      </w:r>
    </w:p>
    <w:p w14:paraId="418E83B1" w14:textId="77777777" w:rsidR="002A2625" w:rsidRPr="00FA3008" w:rsidRDefault="002A2625" w:rsidP="00A0140F">
      <w:pPr>
        <w:spacing w:before="120" w:after="120"/>
        <w:ind w:left="360" w:firstLine="360"/>
        <w:jc w:val="both"/>
        <w:rPr>
          <w:rStyle w:val="Hyperlink"/>
          <w:rFonts w:ascii="Calibri" w:hAnsi="Calibri" w:cs="Calibri"/>
          <w:i/>
          <w:color w:val="auto"/>
          <w:sz w:val="22"/>
          <w:szCs w:val="22"/>
          <w:u w:val="none"/>
          <w:lang w:val="ro-RO"/>
        </w:rPr>
      </w:pPr>
      <w:r w:rsidRPr="00971B1D">
        <w:rPr>
          <w:rStyle w:val="Hyperlink"/>
          <w:rFonts w:ascii="Calibri" w:hAnsi="Calibri" w:cs="Calibri"/>
          <w:i/>
          <w:color w:val="auto"/>
          <w:sz w:val="22"/>
          <w:szCs w:val="22"/>
          <w:u w:val="none"/>
          <w:lang w:val="ro-RO"/>
        </w:rPr>
        <w:t>FN</w:t>
      </w:r>
      <w:r w:rsidR="001D52EB" w:rsidRPr="00971B1D">
        <w:rPr>
          <w:rStyle w:val="Hyperlink"/>
          <w:rFonts w:ascii="Calibri" w:hAnsi="Calibri" w:cs="Calibri"/>
          <w:i/>
          <w:color w:val="auto"/>
          <w:sz w:val="22"/>
          <w:szCs w:val="22"/>
          <w:u w:val="none"/>
          <w:vertAlign w:val="subscript"/>
          <w:lang w:val="ro-RO"/>
        </w:rPr>
        <w:t>i</w:t>
      </w:r>
      <w:r w:rsidRPr="00FA3008">
        <w:rPr>
          <w:rStyle w:val="Hyperlink"/>
          <w:rFonts w:ascii="Calibri" w:hAnsi="Calibri" w:cs="Calibri"/>
          <w:color w:val="auto"/>
          <w:sz w:val="22"/>
          <w:szCs w:val="22"/>
          <w:u w:val="none"/>
          <w:lang w:val="ro-RO"/>
        </w:rPr>
        <w:t xml:space="preserve"> = </w:t>
      </w:r>
      <w:r w:rsidRPr="00FA3008">
        <w:rPr>
          <w:rStyle w:val="Hyperlink"/>
          <w:rFonts w:ascii="Calibri" w:hAnsi="Calibri" w:cs="Calibri"/>
          <w:i/>
          <w:color w:val="auto"/>
          <w:sz w:val="22"/>
          <w:szCs w:val="22"/>
          <w:u w:val="none"/>
          <w:lang w:val="ro-RO"/>
        </w:rPr>
        <w:t>flux de lichiditati net din anul i;</w:t>
      </w:r>
    </w:p>
    <w:p w14:paraId="135EFABD" w14:textId="77777777" w:rsidR="001D52EB" w:rsidRPr="004B6CC0" w:rsidRDefault="00C852C9" w:rsidP="00A0140F">
      <w:pPr>
        <w:spacing w:before="120" w:after="120"/>
        <w:ind w:left="360" w:firstLine="360"/>
        <w:jc w:val="both"/>
        <w:rPr>
          <w:rStyle w:val="Hyperlink"/>
          <w:rFonts w:ascii="Calibri" w:hAnsi="Calibri" w:cs="Calibri"/>
          <w:i/>
          <w:color w:val="auto"/>
          <w:sz w:val="22"/>
          <w:szCs w:val="22"/>
          <w:u w:val="none"/>
          <w:lang w:val="ro-RO"/>
        </w:rPr>
      </w:pPr>
      <w:r w:rsidRPr="00002E75">
        <w:rPr>
          <w:rStyle w:val="Hyperlink"/>
          <w:rFonts w:ascii="Calibri" w:hAnsi="Calibri" w:cs="Calibri"/>
          <w:i/>
          <w:color w:val="auto"/>
          <w:sz w:val="22"/>
          <w:szCs w:val="22"/>
          <w:u w:val="none"/>
          <w:lang w:val="ro-RO"/>
        </w:rPr>
        <w:t>FN</w:t>
      </w:r>
      <w:r w:rsidRPr="00002E75">
        <w:rPr>
          <w:rStyle w:val="Hyperlink"/>
          <w:rFonts w:ascii="Calibri" w:hAnsi="Calibri" w:cs="Calibri"/>
          <w:i/>
          <w:color w:val="auto"/>
          <w:sz w:val="22"/>
          <w:szCs w:val="22"/>
          <w:u w:val="none"/>
          <w:vertAlign w:val="subscript"/>
          <w:lang w:val="ro-RO"/>
        </w:rPr>
        <w:t xml:space="preserve">i  </w:t>
      </w:r>
      <w:r w:rsidRPr="00002E75">
        <w:rPr>
          <w:rStyle w:val="Hyperlink"/>
          <w:rFonts w:ascii="Calibri" w:hAnsi="Calibri" w:cs="Calibri"/>
          <w:i/>
          <w:color w:val="auto"/>
          <w:sz w:val="22"/>
          <w:szCs w:val="22"/>
          <w:u w:val="none"/>
          <w:lang w:val="ro-RO"/>
        </w:rPr>
        <w:t xml:space="preserve">explt </w:t>
      </w:r>
      <w:r w:rsidRPr="00002E75">
        <w:rPr>
          <w:rStyle w:val="Hyperlink"/>
          <w:rFonts w:ascii="Calibri" w:hAnsi="Calibri" w:cs="Calibri"/>
          <w:i/>
          <w:color w:val="auto"/>
          <w:sz w:val="22"/>
          <w:szCs w:val="22"/>
          <w:u w:val="none"/>
          <w:vertAlign w:val="subscript"/>
          <w:lang w:val="ro-RO"/>
        </w:rPr>
        <w:t xml:space="preserve">= </w:t>
      </w:r>
      <w:r w:rsidRPr="00002E75">
        <w:rPr>
          <w:rStyle w:val="Hyperlink"/>
          <w:rFonts w:ascii="Calibri" w:hAnsi="Calibri" w:cs="Calibri"/>
          <w:i/>
          <w:color w:val="auto"/>
          <w:sz w:val="22"/>
          <w:szCs w:val="22"/>
          <w:u w:val="none"/>
          <w:lang w:val="ro-RO"/>
        </w:rPr>
        <w:t xml:space="preserve">flux de lichiditati din exploatare din anul i </w:t>
      </w:r>
    </w:p>
    <w:p w14:paraId="3DC5EB8B" w14:textId="77777777" w:rsidR="002A2625" w:rsidRPr="004B6CC0" w:rsidRDefault="002A2625" w:rsidP="00A0140F">
      <w:pPr>
        <w:spacing w:before="120" w:after="120"/>
        <w:ind w:left="360" w:right="148" w:firstLine="360"/>
        <w:jc w:val="both"/>
        <w:rPr>
          <w:rStyle w:val="Hyperlink"/>
          <w:rFonts w:ascii="Calibri" w:hAnsi="Calibri" w:cs="Calibri"/>
          <w:i/>
          <w:color w:val="auto"/>
          <w:sz w:val="22"/>
          <w:szCs w:val="22"/>
          <w:u w:val="none"/>
          <w:lang w:val="ro-RO"/>
        </w:rPr>
      </w:pPr>
      <w:r w:rsidRPr="004B6CC0">
        <w:rPr>
          <w:rStyle w:val="Hyperlink"/>
          <w:rFonts w:ascii="Calibri" w:hAnsi="Calibri" w:cs="Calibri"/>
          <w:i/>
          <w:color w:val="auto"/>
          <w:sz w:val="22"/>
          <w:szCs w:val="22"/>
          <w:u w:val="none"/>
          <w:lang w:val="ro-RO"/>
        </w:rPr>
        <w:t>VI = valoarea investitiei ;</w:t>
      </w:r>
    </w:p>
    <w:p w14:paraId="6CEA06E4" w14:textId="77777777" w:rsidR="002A2625" w:rsidRPr="004B6CC0" w:rsidRDefault="002A2625" w:rsidP="00A0140F">
      <w:pPr>
        <w:spacing w:before="120" w:after="120"/>
        <w:ind w:left="360" w:right="148" w:firstLine="360"/>
        <w:jc w:val="both"/>
        <w:rPr>
          <w:rFonts w:ascii="Calibri" w:hAnsi="Calibri" w:cs="Calibri"/>
          <w:bCs/>
          <w:i/>
          <w:sz w:val="22"/>
          <w:szCs w:val="22"/>
          <w:u w:val="single"/>
          <w:lang w:val="ro-RO"/>
        </w:rPr>
      </w:pPr>
    </w:p>
    <w:p w14:paraId="69173909" w14:textId="77777777" w:rsidR="002A2625" w:rsidRPr="004B6CC0" w:rsidRDefault="002A2625" w:rsidP="00A0140F">
      <w:pPr>
        <w:pStyle w:val="BodyText3"/>
        <w:numPr>
          <w:ilvl w:val="0"/>
          <w:numId w:val="9"/>
        </w:numPr>
        <w:overflowPunct w:val="0"/>
        <w:autoSpaceDE w:val="0"/>
        <w:autoSpaceDN w:val="0"/>
        <w:adjustRightInd w:val="0"/>
        <w:spacing w:before="120"/>
        <w:jc w:val="both"/>
        <w:textAlignment w:val="baseline"/>
        <w:rPr>
          <w:rFonts w:ascii="Calibri" w:hAnsi="Calibri" w:cs="Calibri"/>
          <w:b/>
          <w:sz w:val="22"/>
          <w:szCs w:val="22"/>
          <w:lang w:val="ro-RO"/>
        </w:rPr>
      </w:pPr>
      <w:r w:rsidRPr="004B6CC0">
        <w:rPr>
          <w:rFonts w:ascii="Calibri" w:hAnsi="Calibri" w:cs="Calibri"/>
          <w:sz w:val="22"/>
          <w:szCs w:val="22"/>
          <w:lang w:val="ro-RO"/>
        </w:rPr>
        <w:lastRenderedPageBreak/>
        <w:t xml:space="preserve">Disponibill de numerar </w:t>
      </w:r>
      <w:r w:rsidR="002C6B97" w:rsidRPr="004B6CC0">
        <w:rPr>
          <w:rFonts w:ascii="Calibri" w:hAnsi="Calibri" w:cs="Calibri"/>
          <w:sz w:val="22"/>
          <w:szCs w:val="22"/>
          <w:lang w:val="ro-RO"/>
        </w:rPr>
        <w:t xml:space="preserve">la sfarsitul perioadei </w:t>
      </w:r>
      <w:r w:rsidRPr="004D3844">
        <w:rPr>
          <w:rFonts w:ascii="Calibri" w:hAnsi="Calibri" w:cs="Calibri"/>
          <w:sz w:val="22"/>
          <w:szCs w:val="22"/>
          <w:lang w:val="ro-RO"/>
        </w:rPr>
        <w:t xml:space="preserve">(randul </w:t>
      </w:r>
      <w:r w:rsidR="00366B1A" w:rsidRPr="004D3844">
        <w:rPr>
          <w:rFonts w:ascii="Calibri" w:hAnsi="Calibri" w:cs="Calibri"/>
          <w:sz w:val="22"/>
          <w:szCs w:val="22"/>
          <w:lang w:val="ro-RO"/>
        </w:rPr>
        <w:t xml:space="preserve"> S </w:t>
      </w:r>
      <w:r w:rsidR="002C6B97" w:rsidRPr="004D3844">
        <w:rPr>
          <w:rFonts w:ascii="Calibri" w:hAnsi="Calibri" w:cs="Calibri"/>
          <w:sz w:val="22"/>
          <w:szCs w:val="22"/>
          <w:lang w:val="ro-RO"/>
        </w:rPr>
        <w:t xml:space="preserve"> </w:t>
      </w:r>
      <w:r w:rsidRPr="004D3844">
        <w:rPr>
          <w:rFonts w:ascii="Calibri" w:hAnsi="Calibri" w:cs="Calibri"/>
          <w:sz w:val="22"/>
          <w:szCs w:val="22"/>
          <w:lang w:val="ro-RO"/>
        </w:rPr>
        <w:t>, din anex</w:t>
      </w:r>
      <w:r w:rsidR="00366B1A" w:rsidRPr="004D3844">
        <w:rPr>
          <w:rFonts w:ascii="Calibri" w:hAnsi="Calibri" w:cs="Calibri"/>
          <w:sz w:val="22"/>
          <w:szCs w:val="22"/>
          <w:lang w:val="ro-RO"/>
        </w:rPr>
        <w:t xml:space="preserve">a </w:t>
      </w:r>
      <w:r w:rsidRPr="004D3844">
        <w:rPr>
          <w:rFonts w:ascii="Calibri" w:hAnsi="Calibri" w:cs="Calibri"/>
          <w:sz w:val="22"/>
          <w:szCs w:val="22"/>
          <w:lang w:val="ro-RO"/>
        </w:rPr>
        <w:t>, B</w:t>
      </w:r>
      <w:r w:rsidR="00AA1EC4" w:rsidRPr="004D3844">
        <w:rPr>
          <w:rFonts w:ascii="Calibri" w:hAnsi="Calibri" w:cs="Calibri"/>
          <w:sz w:val="22"/>
          <w:szCs w:val="22"/>
          <w:lang w:val="ro-RO"/>
        </w:rPr>
        <w:t>8</w:t>
      </w:r>
      <w:r w:rsidRPr="004D3844">
        <w:rPr>
          <w:rFonts w:ascii="Calibri" w:hAnsi="Calibri" w:cs="Calibri"/>
          <w:sz w:val="22"/>
          <w:szCs w:val="22"/>
          <w:lang w:val="ro-RO"/>
        </w:rPr>
        <w:t xml:space="preserve"> « Flux</w:t>
      </w:r>
      <w:r w:rsidRPr="004B6CC0">
        <w:rPr>
          <w:rFonts w:ascii="Calibri" w:hAnsi="Calibri" w:cs="Calibri"/>
          <w:sz w:val="22"/>
          <w:szCs w:val="22"/>
          <w:lang w:val="ro-RO"/>
        </w:rPr>
        <w:t xml:space="preserve"> de numerar » trebuie sa fie pozitiv in an</w:t>
      </w:r>
      <w:r w:rsidR="007C5A80" w:rsidRPr="004B6CC0">
        <w:rPr>
          <w:rFonts w:ascii="Calibri" w:hAnsi="Calibri" w:cs="Calibri"/>
          <w:sz w:val="22"/>
          <w:szCs w:val="22"/>
          <w:lang w:val="ro-RO"/>
        </w:rPr>
        <w:t>ii</w:t>
      </w:r>
      <w:ins w:id="1" w:author="Florentina STOIAN" w:date="2025-03-24T10:23:00Z">
        <w:r w:rsidR="004D3844">
          <w:rPr>
            <w:rFonts w:ascii="Calibri" w:hAnsi="Calibri" w:cs="Calibri"/>
            <w:sz w:val="22"/>
            <w:szCs w:val="22"/>
            <w:lang w:val="ro-RO"/>
          </w:rPr>
          <w:t xml:space="preserve"> </w:t>
        </w:r>
      </w:ins>
      <w:r w:rsidRPr="004B6CC0">
        <w:rPr>
          <w:rFonts w:ascii="Calibri" w:hAnsi="Calibri" w:cs="Calibri"/>
          <w:sz w:val="22"/>
          <w:szCs w:val="22"/>
          <w:lang w:val="ro-RO"/>
        </w:rPr>
        <w:t>de previzionare</w:t>
      </w:r>
      <w:r w:rsidR="007C5A80" w:rsidRPr="004B6CC0">
        <w:rPr>
          <w:rFonts w:ascii="Calibri" w:hAnsi="Calibri" w:cs="Calibri"/>
          <w:sz w:val="22"/>
          <w:szCs w:val="22"/>
          <w:lang w:val="ro-RO"/>
        </w:rPr>
        <w:t xml:space="preserve"> evaluati</w:t>
      </w:r>
      <w:r w:rsidR="0024347B" w:rsidRPr="004B6CC0">
        <w:rPr>
          <w:rFonts w:ascii="Calibri" w:hAnsi="Calibri" w:cs="Calibri"/>
          <w:sz w:val="22"/>
          <w:szCs w:val="22"/>
          <w:lang w:val="ro-RO"/>
        </w:rPr>
        <w:t xml:space="preserve"> </w:t>
      </w:r>
      <w:r w:rsidRPr="004B6CC0">
        <w:rPr>
          <w:rFonts w:ascii="Calibri" w:hAnsi="Calibri" w:cs="Calibri"/>
          <w:sz w:val="22"/>
          <w:szCs w:val="22"/>
          <w:lang w:val="ro-RO"/>
        </w:rPr>
        <w:t xml:space="preserve"> </w:t>
      </w:r>
      <w:r w:rsidRPr="004B6CC0">
        <w:rPr>
          <w:rFonts w:ascii="Calibri" w:hAnsi="Calibri" w:cs="Calibri"/>
          <w:i/>
          <w:sz w:val="22"/>
          <w:szCs w:val="22"/>
          <w:lang w:val="ro-RO"/>
        </w:rPr>
        <w:t xml:space="preserve"> </w:t>
      </w:r>
      <w:r w:rsidRPr="004B6CC0">
        <w:rPr>
          <w:rFonts w:ascii="Calibri" w:hAnsi="Calibri" w:cs="Calibri"/>
          <w:b/>
          <w:i/>
          <w:sz w:val="22"/>
          <w:szCs w:val="22"/>
          <w:lang w:val="ro-RO"/>
        </w:rPr>
        <w:t xml:space="preserve">Se preiau valorile din randul </w:t>
      </w:r>
      <w:r w:rsidR="00600698" w:rsidRPr="004B6CC0">
        <w:rPr>
          <w:rFonts w:ascii="Calibri" w:hAnsi="Calibri" w:cs="Calibri"/>
          <w:b/>
          <w:i/>
          <w:sz w:val="22"/>
          <w:szCs w:val="22"/>
          <w:lang w:val="ro-RO"/>
        </w:rPr>
        <w:t xml:space="preserve"> </w:t>
      </w:r>
      <w:r w:rsidR="00366B1A" w:rsidRPr="004B6CC0">
        <w:rPr>
          <w:rFonts w:ascii="Calibri" w:hAnsi="Calibri" w:cs="Calibri"/>
          <w:b/>
          <w:i/>
          <w:sz w:val="22"/>
          <w:szCs w:val="22"/>
          <w:lang w:val="ro-RO"/>
        </w:rPr>
        <w:t xml:space="preserve"> S</w:t>
      </w:r>
      <w:r w:rsidR="00600698" w:rsidRPr="004B6CC0">
        <w:rPr>
          <w:rFonts w:ascii="Calibri" w:hAnsi="Calibri" w:cs="Calibri"/>
          <w:b/>
          <w:i/>
          <w:sz w:val="22"/>
          <w:szCs w:val="22"/>
          <w:lang w:val="ro-RO"/>
        </w:rPr>
        <w:t xml:space="preserve"> </w:t>
      </w:r>
      <w:r w:rsidRPr="004B6CC0">
        <w:rPr>
          <w:rFonts w:ascii="Calibri" w:hAnsi="Calibri" w:cs="Calibri"/>
          <w:b/>
          <w:i/>
          <w:sz w:val="22"/>
          <w:szCs w:val="22"/>
          <w:lang w:val="ro-RO"/>
        </w:rPr>
        <w:t xml:space="preserve"> din Anexa B</w:t>
      </w:r>
      <w:r w:rsidR="00AA1EC4" w:rsidRPr="004B6CC0">
        <w:rPr>
          <w:rFonts w:ascii="Calibri" w:hAnsi="Calibri" w:cs="Calibri"/>
          <w:b/>
          <w:i/>
          <w:sz w:val="22"/>
          <w:szCs w:val="22"/>
          <w:lang w:val="ro-RO"/>
        </w:rPr>
        <w:t>8</w:t>
      </w:r>
      <w:r w:rsidRPr="004B6CC0">
        <w:rPr>
          <w:rFonts w:ascii="Calibri" w:hAnsi="Calibri" w:cs="Calibri"/>
          <w:b/>
          <w:i/>
          <w:sz w:val="22"/>
          <w:szCs w:val="22"/>
          <w:lang w:val="ro-RO"/>
        </w:rPr>
        <w:t xml:space="preserve"> aferente perioadelor respective (Total An1,… , Total An 5).</w:t>
      </w:r>
    </w:p>
    <w:p w14:paraId="3AF3F0CD" w14:textId="77777777" w:rsidR="002A2625" w:rsidRPr="004B6CC0" w:rsidRDefault="002A2625" w:rsidP="00A0140F">
      <w:pPr>
        <w:spacing w:before="120" w:after="120"/>
        <w:rPr>
          <w:rFonts w:ascii="Calibri" w:hAnsi="Calibri" w:cs="Calibri"/>
          <w:sz w:val="22"/>
          <w:szCs w:val="22"/>
          <w:lang w:val="ro-RO"/>
        </w:rPr>
      </w:pPr>
    </w:p>
    <w:p w14:paraId="3B69BCD8" w14:textId="77777777" w:rsidR="008E4B49" w:rsidRPr="004B6CC0" w:rsidRDefault="008E4B49" w:rsidP="00A0140F">
      <w:pPr>
        <w:spacing w:before="120" w:after="120"/>
        <w:jc w:val="both"/>
        <w:rPr>
          <w:rFonts w:ascii="Calibri" w:hAnsi="Calibri" w:cs="Calibri"/>
          <w:b/>
          <w:sz w:val="22"/>
          <w:szCs w:val="22"/>
          <w:lang w:val="ro-RO"/>
        </w:rPr>
      </w:pPr>
      <w:r w:rsidRPr="004B6CC0">
        <w:rPr>
          <w:rFonts w:ascii="Calibri" w:hAnsi="Calibri" w:cs="Calibri"/>
          <w:b/>
          <w:sz w:val="22"/>
          <w:szCs w:val="22"/>
          <w:lang w:val="ro-RO"/>
        </w:rPr>
        <w:t>In aceasta parte a memoriului justificativ se vor atasa sheet-urile din sectiunea e</w:t>
      </w:r>
      <w:r w:rsidR="000252E9" w:rsidRPr="004B6CC0">
        <w:rPr>
          <w:rFonts w:ascii="Calibri" w:hAnsi="Calibri" w:cs="Calibri"/>
          <w:b/>
          <w:sz w:val="22"/>
          <w:szCs w:val="22"/>
          <w:lang w:val="ro-RO"/>
        </w:rPr>
        <w:t xml:space="preserve">conomica a cererii de finantare - </w:t>
      </w:r>
      <w:r w:rsidR="00C95246" w:rsidRPr="004B6CC0">
        <w:rPr>
          <w:rFonts w:ascii="Calibri" w:hAnsi="Calibri" w:cs="Calibri"/>
          <w:b/>
          <w:sz w:val="22"/>
          <w:szCs w:val="22"/>
          <w:lang w:val="ro-RO"/>
        </w:rPr>
        <w:t>Anexa B1 la Anexa B9</w:t>
      </w:r>
      <w:r w:rsidR="000252E9" w:rsidRPr="004B6CC0">
        <w:rPr>
          <w:rFonts w:ascii="Calibri" w:hAnsi="Calibri" w:cs="Calibri"/>
          <w:b/>
          <w:sz w:val="22"/>
          <w:szCs w:val="22"/>
          <w:lang w:val="ro-RO"/>
        </w:rPr>
        <w:t xml:space="preserve"> - </w:t>
      </w:r>
      <w:r w:rsidRPr="004B6CC0">
        <w:rPr>
          <w:rFonts w:ascii="Calibri" w:hAnsi="Calibri" w:cs="Calibri"/>
          <w:b/>
          <w:sz w:val="22"/>
          <w:szCs w:val="22"/>
          <w:lang w:val="ro-RO"/>
        </w:rPr>
        <w:t xml:space="preserve">intocmite pentru intreaga activitate a solicitantului (activitatea curenta si activitatea viitoare, inclusiv proiectul). </w:t>
      </w:r>
    </w:p>
    <w:p w14:paraId="627E722C" w14:textId="77777777" w:rsidR="002A2625" w:rsidRPr="004B6CC0" w:rsidRDefault="002A2625" w:rsidP="00A0140F">
      <w:pPr>
        <w:spacing w:before="120" w:after="120"/>
        <w:rPr>
          <w:rFonts w:ascii="Calibri" w:hAnsi="Calibri" w:cs="Calibri"/>
          <w:sz w:val="22"/>
          <w:szCs w:val="22"/>
          <w:lang w:val="ro-RO"/>
        </w:rPr>
      </w:pPr>
    </w:p>
    <w:p w14:paraId="27EEFBAB" w14:textId="77777777" w:rsidR="00EC0424" w:rsidRPr="004B6CC0" w:rsidRDefault="00EC0424" w:rsidP="00A0140F">
      <w:pPr>
        <w:spacing w:before="120" w:after="120"/>
        <w:rPr>
          <w:rFonts w:ascii="Calibri" w:hAnsi="Calibri" w:cs="Calibri"/>
          <w:bCs/>
          <w:sz w:val="22"/>
          <w:szCs w:val="22"/>
          <w:lang w:val="ro-RO"/>
        </w:rPr>
      </w:pPr>
    </w:p>
    <w:p w14:paraId="1639A85D" w14:textId="77777777" w:rsidR="00EC0424" w:rsidRPr="004B6CC0" w:rsidRDefault="00EC0424" w:rsidP="00A0140F">
      <w:pPr>
        <w:spacing w:before="120" w:after="120"/>
        <w:rPr>
          <w:rFonts w:ascii="Calibri" w:hAnsi="Calibri" w:cs="Calibri"/>
          <w:bCs/>
          <w:sz w:val="22"/>
          <w:szCs w:val="22"/>
          <w:lang w:val="ro-RO"/>
        </w:rPr>
      </w:pPr>
    </w:p>
    <w:p w14:paraId="3CFCB813" w14:textId="77777777" w:rsidR="00EC0424" w:rsidRPr="004B6CC0" w:rsidRDefault="00EC0424" w:rsidP="00A0140F">
      <w:pPr>
        <w:spacing w:before="120" w:after="120"/>
        <w:rPr>
          <w:rFonts w:ascii="Calibri" w:hAnsi="Calibri" w:cs="Calibri"/>
          <w:bCs/>
          <w:sz w:val="22"/>
          <w:szCs w:val="22"/>
          <w:lang w:val="ro-RO"/>
        </w:rPr>
      </w:pPr>
      <w:r w:rsidRPr="004B6CC0">
        <w:rPr>
          <w:rFonts w:ascii="Calibri" w:hAnsi="Calibri" w:cs="Calibri"/>
          <w:bCs/>
          <w:sz w:val="22"/>
          <w:szCs w:val="22"/>
          <w:lang w:val="ro-RO"/>
        </w:rPr>
        <w:t xml:space="preserve">PRECIZARILE DE MAI JOS  SUNT AFERENTE ANEXELOR  C  </w:t>
      </w:r>
    </w:p>
    <w:p w14:paraId="462E84E6" w14:textId="77777777" w:rsidR="00EC0424" w:rsidRPr="004B6CC0" w:rsidRDefault="00EC0424" w:rsidP="00A0140F">
      <w:pPr>
        <w:spacing w:before="120" w:after="120"/>
        <w:rPr>
          <w:rFonts w:ascii="Calibri" w:hAnsi="Calibri" w:cs="Calibri"/>
          <w:sz w:val="22"/>
          <w:szCs w:val="22"/>
          <w:lang w:val="ro-RO"/>
        </w:rPr>
      </w:pPr>
    </w:p>
    <w:p w14:paraId="01AD36C9" w14:textId="77777777" w:rsidR="00EC0424" w:rsidRPr="004B6CC0" w:rsidRDefault="007659F6" w:rsidP="00A0140F">
      <w:pPr>
        <w:tabs>
          <w:tab w:val="left" w:pos="360"/>
        </w:tabs>
        <w:spacing w:before="120" w:after="120"/>
        <w:ind w:firstLine="360"/>
        <w:jc w:val="both"/>
        <w:rPr>
          <w:rFonts w:ascii="Calibri" w:hAnsi="Calibri" w:cs="Calibri"/>
          <w:b/>
          <w:sz w:val="22"/>
          <w:szCs w:val="22"/>
          <w:lang w:val="ro-RO"/>
        </w:rPr>
      </w:pPr>
      <w:r w:rsidRPr="004B6CC0">
        <w:rPr>
          <w:rFonts w:ascii="Calibri" w:hAnsi="Calibri" w:cs="Calibri"/>
          <w:b/>
          <w:sz w:val="22"/>
          <w:szCs w:val="22"/>
          <w:lang w:val="ro-RO"/>
        </w:rPr>
        <w:t>9</w:t>
      </w:r>
      <w:r w:rsidR="00871A32" w:rsidRPr="004B6CC0">
        <w:rPr>
          <w:rFonts w:ascii="Calibri" w:hAnsi="Calibri" w:cs="Calibri"/>
          <w:b/>
          <w:sz w:val="22"/>
          <w:szCs w:val="22"/>
          <w:lang w:val="ro-RO"/>
        </w:rPr>
        <w:t>.7</w:t>
      </w:r>
      <w:r w:rsidR="00EC0424" w:rsidRPr="004B6CC0">
        <w:rPr>
          <w:rFonts w:ascii="Calibri" w:hAnsi="Calibri" w:cs="Calibri"/>
          <w:b/>
          <w:sz w:val="22"/>
          <w:szCs w:val="22"/>
          <w:lang w:val="ro-RO"/>
        </w:rPr>
        <w:t xml:space="preserve">  Prognoza incasarilor si platilor pentru anii 1, 2 si 3 de implementare </w:t>
      </w:r>
    </w:p>
    <w:p w14:paraId="6D1B7E94" w14:textId="77777777" w:rsidR="00EC0424" w:rsidRPr="004B6CC0" w:rsidRDefault="00EC0424" w:rsidP="00A0140F">
      <w:pPr>
        <w:tabs>
          <w:tab w:val="left" w:pos="360"/>
        </w:tabs>
        <w:spacing w:before="120" w:after="120"/>
        <w:ind w:firstLine="360"/>
        <w:jc w:val="both"/>
        <w:rPr>
          <w:rFonts w:ascii="Calibri" w:hAnsi="Calibri" w:cs="Calibri"/>
          <w:b/>
          <w:sz w:val="22"/>
          <w:szCs w:val="22"/>
          <w:lang w:val="ro-RO"/>
        </w:rPr>
      </w:pPr>
    </w:p>
    <w:p w14:paraId="52D3F17F" w14:textId="77777777" w:rsidR="00EC0424" w:rsidRPr="004B6CC0" w:rsidRDefault="00EC0424" w:rsidP="00A0140F">
      <w:pPr>
        <w:spacing w:before="120" w:after="120"/>
        <w:ind w:right="148"/>
        <w:jc w:val="both"/>
        <w:rPr>
          <w:rFonts w:ascii="Calibri" w:hAnsi="Calibri" w:cs="Calibri"/>
          <w:i/>
          <w:sz w:val="22"/>
          <w:szCs w:val="22"/>
          <w:lang w:val="ro-RO"/>
        </w:rPr>
      </w:pPr>
      <w:r w:rsidRPr="004B6CC0">
        <w:rPr>
          <w:rFonts w:ascii="Calibri" w:hAnsi="Calibri" w:cs="Calibri"/>
          <w:i/>
          <w:sz w:val="22"/>
          <w:szCs w:val="22"/>
          <w:lang w:val="ro-RO"/>
        </w:rPr>
        <w:t>Se vor completa anexele C1, C2 si C3</w:t>
      </w:r>
      <w:r w:rsidR="004B6CC0">
        <w:rPr>
          <w:rFonts w:ascii="Calibri" w:hAnsi="Calibri" w:cs="Calibri"/>
          <w:i/>
          <w:sz w:val="22"/>
          <w:szCs w:val="22"/>
          <w:lang w:val="ro-RO"/>
        </w:rPr>
        <w:t xml:space="preserve"> </w:t>
      </w:r>
      <w:r w:rsidRPr="004B6CC0">
        <w:rPr>
          <w:rFonts w:ascii="Calibri" w:hAnsi="Calibri" w:cs="Calibri"/>
          <w:i/>
          <w:sz w:val="22"/>
          <w:szCs w:val="22"/>
          <w:lang w:val="ro-RO"/>
        </w:rPr>
        <w:t xml:space="preserve">(vezi atentionarea de mai jos) cu datele privind fluxurile de numerar (incasari/plati) aferente </w:t>
      </w:r>
      <w:r w:rsidRPr="004B6CC0">
        <w:rPr>
          <w:rFonts w:ascii="Calibri" w:hAnsi="Calibri" w:cs="Calibri"/>
          <w:bCs/>
          <w:i/>
          <w:sz w:val="22"/>
          <w:szCs w:val="22"/>
          <w:lang w:val="ro-RO"/>
        </w:rPr>
        <w:t>activitatii agricole/ productive /prestari servicii</w:t>
      </w:r>
      <w:r w:rsidRPr="004B6CC0">
        <w:rPr>
          <w:rFonts w:ascii="Calibri" w:hAnsi="Calibri" w:cs="Calibri"/>
          <w:i/>
          <w:sz w:val="22"/>
          <w:szCs w:val="22"/>
          <w:lang w:val="ro-RO"/>
        </w:rPr>
        <w:t xml:space="preserve">, precum si cu cele aferente activitatii de investitii si finantare. Detalierea se face pe luni de implementare. </w:t>
      </w:r>
    </w:p>
    <w:p w14:paraId="27E47E1D" w14:textId="77777777" w:rsidR="00EC0424" w:rsidRPr="004B6CC0" w:rsidRDefault="00EC0424" w:rsidP="00A0140F">
      <w:pPr>
        <w:spacing w:before="120" w:after="120"/>
        <w:ind w:right="148"/>
        <w:jc w:val="both"/>
        <w:rPr>
          <w:rFonts w:ascii="Calibri" w:hAnsi="Calibri" w:cs="Calibri"/>
          <w:bCs/>
          <w:i/>
          <w:sz w:val="22"/>
          <w:szCs w:val="22"/>
          <w:lang w:val="ro-RO"/>
        </w:rPr>
      </w:pPr>
    </w:p>
    <w:p w14:paraId="03C6E45F" w14:textId="77777777" w:rsidR="00EC0424" w:rsidRPr="004B6CC0" w:rsidRDefault="00EC0424" w:rsidP="00A0140F">
      <w:pPr>
        <w:spacing w:before="120" w:after="120"/>
        <w:ind w:right="148"/>
        <w:jc w:val="both"/>
        <w:rPr>
          <w:rFonts w:ascii="Calibri" w:hAnsi="Calibri" w:cs="Calibri"/>
          <w:bCs/>
          <w:i/>
          <w:sz w:val="22"/>
          <w:szCs w:val="22"/>
          <w:lang w:val="ro-RO"/>
        </w:rPr>
      </w:pPr>
      <w:r w:rsidRPr="004B6CC0">
        <w:rPr>
          <w:rFonts w:ascii="Calibri" w:hAnsi="Calibri" w:cs="Calibri"/>
          <w:bCs/>
          <w:i/>
          <w:sz w:val="22"/>
          <w:szCs w:val="22"/>
          <w:lang w:val="ro-RO"/>
        </w:rPr>
        <w:t>Atentie la randul « Disponibil de numerar la sfarsitul perioadei » acesta nu poate fi negativ in nici una din lunile de implementare!</w:t>
      </w:r>
    </w:p>
    <w:p w14:paraId="0033CF15" w14:textId="77777777" w:rsidR="00EC0424" w:rsidRPr="004B6CC0" w:rsidRDefault="00EC0424" w:rsidP="00A0140F">
      <w:pPr>
        <w:spacing w:before="120" w:after="120"/>
        <w:ind w:right="148"/>
        <w:jc w:val="both"/>
        <w:rPr>
          <w:rFonts w:ascii="Calibri" w:hAnsi="Calibri" w:cs="Calibri"/>
          <w:bCs/>
          <w:i/>
          <w:sz w:val="22"/>
          <w:szCs w:val="22"/>
          <w:lang w:val="ro-RO"/>
        </w:rPr>
      </w:pPr>
    </w:p>
    <w:p w14:paraId="5E9BFF71" w14:textId="77777777" w:rsidR="00C530EF" w:rsidRPr="004B6CC0" w:rsidRDefault="00C530EF" w:rsidP="00A0140F">
      <w:pPr>
        <w:spacing w:before="120" w:after="120"/>
        <w:jc w:val="both"/>
        <w:rPr>
          <w:rFonts w:ascii="Calibri" w:hAnsi="Calibri" w:cs="Calibri"/>
          <w:b/>
          <w:bCs/>
          <w:sz w:val="22"/>
          <w:szCs w:val="22"/>
          <w:lang w:val="ro-RO"/>
        </w:rPr>
      </w:pPr>
      <w:r w:rsidRPr="004B6CC0">
        <w:rPr>
          <w:rFonts w:ascii="Calibri" w:hAnsi="Calibri" w:cs="Calibri"/>
          <w:b/>
          <w:sz w:val="22"/>
          <w:szCs w:val="22"/>
          <w:lang w:val="ro-RO"/>
        </w:rPr>
        <w:t xml:space="preserve">Atentie: </w:t>
      </w:r>
      <w:r w:rsidRPr="004B6CC0">
        <w:rPr>
          <w:rFonts w:ascii="Calibri" w:hAnsi="Calibri" w:cs="Calibri"/>
          <w:b/>
          <w:bCs/>
          <w:sz w:val="22"/>
          <w:szCs w:val="22"/>
          <w:lang w:val="ro-RO"/>
        </w:rPr>
        <w:t>Durata maximă de execuţie a investiţiei cofinanţată din FEADR este de 3 ani de la data încheierii contractului de finanţare si prin excepţie, pentru investiţiile în achiziţiile simple</w:t>
      </w:r>
      <w:r w:rsidRPr="004B6CC0">
        <w:rPr>
          <w:rFonts w:ascii="Calibri" w:hAnsi="Calibri" w:cs="Calibri"/>
          <w:b/>
          <w:sz w:val="22"/>
          <w:szCs w:val="22"/>
          <w:lang w:val="ro-RO"/>
        </w:rPr>
        <w:t xml:space="preserve"> fără leasing financiar</w:t>
      </w:r>
      <w:r w:rsidRPr="004B6CC0">
        <w:rPr>
          <w:rFonts w:ascii="Calibri" w:hAnsi="Calibri" w:cs="Calibri"/>
          <w:b/>
          <w:bCs/>
          <w:sz w:val="22"/>
          <w:szCs w:val="22"/>
          <w:lang w:val="ro-RO"/>
        </w:rPr>
        <w:t xml:space="preserve"> de</w:t>
      </w:r>
      <w:r w:rsidRPr="004B6CC0">
        <w:rPr>
          <w:rFonts w:ascii="Calibri" w:hAnsi="Calibri" w:cs="Calibri"/>
          <w:b/>
          <w:sz w:val="22"/>
          <w:szCs w:val="22"/>
          <w:lang w:val="ro-RO"/>
        </w:rPr>
        <w:t xml:space="preserve"> utilaje, instalaţii, echipamente şi dotări noi, de mijloace de transport specializate, precum şi a altor mijloace de transport stabilite prin fişa </w:t>
      </w:r>
      <w:r w:rsidR="004B6CC0">
        <w:rPr>
          <w:rFonts w:ascii="Calibri" w:hAnsi="Calibri" w:cs="Calibri"/>
          <w:b/>
          <w:sz w:val="22"/>
          <w:szCs w:val="22"/>
          <w:lang w:val="ro-RO"/>
        </w:rPr>
        <w:t>intervenției</w:t>
      </w:r>
      <w:r w:rsidR="004B6CC0" w:rsidRPr="004B6CC0">
        <w:rPr>
          <w:rFonts w:ascii="Calibri" w:hAnsi="Calibri" w:cs="Calibri"/>
          <w:b/>
          <w:sz w:val="22"/>
          <w:szCs w:val="22"/>
          <w:lang w:val="ro-RO"/>
        </w:rPr>
        <w:t xml:space="preserve"> </w:t>
      </w:r>
      <w:r w:rsidRPr="004B6CC0">
        <w:rPr>
          <w:rFonts w:ascii="Calibri" w:hAnsi="Calibri" w:cs="Calibri"/>
          <w:b/>
          <w:bCs/>
          <w:sz w:val="22"/>
          <w:szCs w:val="22"/>
          <w:lang w:val="ro-RO"/>
        </w:rPr>
        <w:t>durata maximă de execuţie este de 2 ani.</w:t>
      </w:r>
    </w:p>
    <w:p w14:paraId="21A36F57" w14:textId="77777777" w:rsidR="00EC0424" w:rsidRPr="004B6CC0" w:rsidRDefault="00EC0424" w:rsidP="00A0140F">
      <w:pPr>
        <w:tabs>
          <w:tab w:val="left" w:pos="360"/>
        </w:tabs>
        <w:spacing w:before="120" w:after="120"/>
        <w:ind w:firstLine="360"/>
        <w:jc w:val="both"/>
        <w:rPr>
          <w:rFonts w:ascii="Calibri" w:hAnsi="Calibri" w:cs="Calibri"/>
          <w:b/>
          <w:sz w:val="22"/>
          <w:szCs w:val="22"/>
          <w:lang w:val="ro-RO"/>
        </w:rPr>
      </w:pPr>
    </w:p>
    <w:p w14:paraId="15F323F1" w14:textId="77777777" w:rsidR="00EC0424" w:rsidRPr="004B6CC0" w:rsidRDefault="00EC0424" w:rsidP="00A0140F">
      <w:pPr>
        <w:tabs>
          <w:tab w:val="left" w:pos="360"/>
        </w:tabs>
        <w:spacing w:before="120" w:after="120"/>
        <w:ind w:firstLine="360"/>
        <w:jc w:val="both"/>
        <w:rPr>
          <w:rFonts w:ascii="Calibri" w:hAnsi="Calibri" w:cs="Calibri"/>
          <w:b/>
          <w:sz w:val="22"/>
          <w:szCs w:val="22"/>
          <w:lang w:val="ro-RO"/>
        </w:rPr>
      </w:pPr>
    </w:p>
    <w:p w14:paraId="2BB68508" w14:textId="77777777" w:rsidR="00EC0424" w:rsidRPr="004B6CC0" w:rsidRDefault="007659F6" w:rsidP="00A0140F">
      <w:pPr>
        <w:tabs>
          <w:tab w:val="left" w:pos="360"/>
        </w:tabs>
        <w:spacing w:before="120" w:after="120"/>
        <w:ind w:firstLine="360"/>
        <w:jc w:val="both"/>
        <w:rPr>
          <w:rFonts w:ascii="Calibri" w:hAnsi="Calibri" w:cs="Calibri"/>
          <w:b/>
          <w:sz w:val="22"/>
          <w:szCs w:val="22"/>
          <w:lang w:val="ro-RO"/>
        </w:rPr>
      </w:pPr>
      <w:r w:rsidRPr="004B6CC0">
        <w:rPr>
          <w:rFonts w:ascii="Calibri" w:hAnsi="Calibri" w:cs="Calibri"/>
          <w:b/>
          <w:sz w:val="22"/>
          <w:szCs w:val="22"/>
          <w:lang w:val="ro-RO"/>
        </w:rPr>
        <w:t>9</w:t>
      </w:r>
      <w:r w:rsidR="00344FFF" w:rsidRPr="004B6CC0">
        <w:rPr>
          <w:rFonts w:ascii="Calibri" w:hAnsi="Calibri" w:cs="Calibri"/>
          <w:b/>
          <w:sz w:val="22"/>
          <w:szCs w:val="22"/>
          <w:lang w:val="ro-RO"/>
        </w:rPr>
        <w:t>.8</w:t>
      </w:r>
      <w:r w:rsidR="00EC0424" w:rsidRPr="004B6CC0">
        <w:rPr>
          <w:rFonts w:ascii="Calibri" w:hAnsi="Calibri" w:cs="Calibri"/>
          <w:b/>
          <w:sz w:val="22"/>
          <w:szCs w:val="22"/>
          <w:lang w:val="ro-RO"/>
        </w:rPr>
        <w:t xml:space="preserve">  Prognoza incasarilor si platilor anii 1-5 de previziune</w:t>
      </w:r>
    </w:p>
    <w:p w14:paraId="141A4B64" w14:textId="77777777" w:rsidR="00EC0424" w:rsidRPr="004B6CC0" w:rsidRDefault="00EC0424" w:rsidP="00A0140F">
      <w:pPr>
        <w:tabs>
          <w:tab w:val="left" w:pos="360"/>
        </w:tabs>
        <w:spacing w:before="120" w:after="120"/>
        <w:ind w:firstLine="360"/>
        <w:jc w:val="both"/>
        <w:rPr>
          <w:rFonts w:ascii="Calibri" w:hAnsi="Calibri" w:cs="Calibri"/>
          <w:b/>
          <w:sz w:val="22"/>
          <w:szCs w:val="22"/>
          <w:lang w:val="ro-RO"/>
        </w:rPr>
      </w:pPr>
    </w:p>
    <w:p w14:paraId="4FCAF9BE" w14:textId="77777777" w:rsidR="00EC0424" w:rsidRPr="004B6CC0" w:rsidRDefault="00EC0424" w:rsidP="00A0140F">
      <w:pPr>
        <w:spacing w:before="120" w:after="120"/>
        <w:ind w:right="148"/>
        <w:jc w:val="both"/>
        <w:rPr>
          <w:rFonts w:ascii="Calibri" w:hAnsi="Calibri" w:cs="Calibri"/>
          <w:i/>
          <w:sz w:val="22"/>
          <w:szCs w:val="22"/>
          <w:lang w:val="ro-RO"/>
        </w:rPr>
      </w:pPr>
      <w:r w:rsidRPr="004B6CC0">
        <w:rPr>
          <w:rFonts w:ascii="Calibri" w:hAnsi="Calibri" w:cs="Calibri"/>
          <w:i/>
          <w:sz w:val="22"/>
          <w:szCs w:val="22"/>
          <w:lang w:val="ro-RO"/>
        </w:rPr>
        <w:t xml:space="preserve">Se va completa anexa C4 cu datele privind fluxurile de numerar (incasari/plati) aferente </w:t>
      </w:r>
      <w:r w:rsidRPr="004B6CC0">
        <w:rPr>
          <w:rFonts w:ascii="Calibri" w:hAnsi="Calibri" w:cs="Calibri"/>
          <w:bCs/>
          <w:i/>
          <w:sz w:val="22"/>
          <w:szCs w:val="22"/>
          <w:lang w:val="ro-RO"/>
        </w:rPr>
        <w:t>activitatii agricole/ productive /prestari servicii</w:t>
      </w:r>
      <w:r w:rsidRPr="004B6CC0">
        <w:rPr>
          <w:rFonts w:ascii="Calibri" w:hAnsi="Calibri" w:cs="Calibri"/>
          <w:i/>
          <w:sz w:val="22"/>
          <w:szCs w:val="22"/>
          <w:lang w:val="ro-RO"/>
        </w:rPr>
        <w:t xml:space="preserve">, precum si cu cele aferente activitatii de investitii si finantare. Detalierea se face pe fiecare an de previziune. </w:t>
      </w:r>
    </w:p>
    <w:p w14:paraId="38DBD3A1" w14:textId="77777777" w:rsidR="00EC0424" w:rsidRPr="004B6CC0" w:rsidRDefault="00EC0424" w:rsidP="00A0140F">
      <w:pPr>
        <w:spacing w:before="120" w:after="120"/>
        <w:ind w:right="148"/>
        <w:jc w:val="both"/>
        <w:rPr>
          <w:rFonts w:ascii="Calibri" w:hAnsi="Calibri" w:cs="Calibri"/>
          <w:bCs/>
          <w:i/>
          <w:sz w:val="22"/>
          <w:szCs w:val="22"/>
          <w:lang w:val="ro-RO"/>
        </w:rPr>
      </w:pPr>
    </w:p>
    <w:p w14:paraId="645286A7" w14:textId="77777777" w:rsidR="00EC0424" w:rsidRPr="004B6CC0" w:rsidRDefault="00EC0424" w:rsidP="00A0140F">
      <w:pPr>
        <w:spacing w:before="120" w:after="120"/>
        <w:ind w:right="148"/>
        <w:jc w:val="both"/>
        <w:rPr>
          <w:rFonts w:ascii="Calibri" w:hAnsi="Calibri" w:cs="Calibri"/>
          <w:bCs/>
          <w:i/>
          <w:sz w:val="22"/>
          <w:szCs w:val="22"/>
          <w:lang w:val="ro-RO"/>
        </w:rPr>
      </w:pPr>
      <w:r w:rsidRPr="004B6CC0">
        <w:rPr>
          <w:rFonts w:ascii="Calibri" w:hAnsi="Calibri" w:cs="Calibri"/>
          <w:bCs/>
          <w:i/>
          <w:sz w:val="22"/>
          <w:szCs w:val="22"/>
          <w:lang w:val="ro-RO"/>
        </w:rPr>
        <w:t>Atentie la randul « Disponibil de numerar la sfarsitul perioadei » acesta nu poate fi negativ in nici unul din anii de previziune!</w:t>
      </w:r>
    </w:p>
    <w:p w14:paraId="4D04933A" w14:textId="77777777" w:rsidR="00EC0424" w:rsidRPr="004B6CC0" w:rsidRDefault="00EC0424" w:rsidP="00A0140F">
      <w:pPr>
        <w:tabs>
          <w:tab w:val="left" w:pos="360"/>
        </w:tabs>
        <w:spacing w:before="120" w:after="120"/>
        <w:ind w:firstLine="360"/>
        <w:jc w:val="both"/>
        <w:rPr>
          <w:rFonts w:ascii="Calibri" w:hAnsi="Calibri" w:cs="Calibri"/>
          <w:b/>
          <w:sz w:val="22"/>
          <w:szCs w:val="22"/>
          <w:lang w:val="ro-RO"/>
        </w:rPr>
      </w:pPr>
    </w:p>
    <w:p w14:paraId="4390FAC0" w14:textId="77777777" w:rsidR="00B73B8C" w:rsidRPr="004B6CC0" w:rsidRDefault="00B73B8C" w:rsidP="00A0140F">
      <w:pPr>
        <w:tabs>
          <w:tab w:val="left" w:pos="360"/>
        </w:tabs>
        <w:spacing w:before="120" w:after="120"/>
        <w:ind w:firstLine="360"/>
        <w:jc w:val="both"/>
        <w:rPr>
          <w:rFonts w:ascii="Calibri" w:hAnsi="Calibri" w:cs="Calibri"/>
          <w:b/>
          <w:sz w:val="22"/>
          <w:szCs w:val="22"/>
          <w:lang w:val="ro-RO"/>
        </w:rPr>
      </w:pPr>
    </w:p>
    <w:p w14:paraId="2BF07A0F" w14:textId="77777777" w:rsidR="00EC0424" w:rsidRPr="004B6CC0" w:rsidRDefault="007659F6" w:rsidP="00A0140F">
      <w:pPr>
        <w:tabs>
          <w:tab w:val="left" w:pos="360"/>
        </w:tabs>
        <w:spacing w:before="120" w:after="120"/>
        <w:ind w:firstLine="360"/>
        <w:jc w:val="both"/>
        <w:rPr>
          <w:rFonts w:ascii="Calibri" w:hAnsi="Calibri" w:cs="Calibri"/>
          <w:b/>
          <w:sz w:val="22"/>
          <w:szCs w:val="22"/>
          <w:lang w:val="ro-RO"/>
        </w:rPr>
      </w:pPr>
      <w:r w:rsidRPr="004B6CC0">
        <w:rPr>
          <w:rFonts w:ascii="Calibri" w:hAnsi="Calibri" w:cs="Calibri"/>
          <w:b/>
          <w:sz w:val="22"/>
          <w:szCs w:val="22"/>
          <w:lang w:val="ro-RO"/>
        </w:rPr>
        <w:lastRenderedPageBreak/>
        <w:t>9</w:t>
      </w:r>
      <w:r w:rsidR="006F48BD" w:rsidRPr="004B6CC0">
        <w:rPr>
          <w:rFonts w:ascii="Calibri" w:hAnsi="Calibri" w:cs="Calibri"/>
          <w:b/>
          <w:sz w:val="22"/>
          <w:szCs w:val="22"/>
          <w:lang w:val="ro-RO"/>
        </w:rPr>
        <w:t>.9</w:t>
      </w:r>
      <w:r w:rsidR="00EC0424" w:rsidRPr="004B6CC0">
        <w:rPr>
          <w:rFonts w:ascii="Calibri" w:hAnsi="Calibri" w:cs="Calibri"/>
          <w:b/>
          <w:sz w:val="22"/>
          <w:szCs w:val="22"/>
          <w:lang w:val="ro-RO"/>
        </w:rPr>
        <w:t xml:space="preserve">  Indicatori financiari</w:t>
      </w:r>
    </w:p>
    <w:p w14:paraId="438750EA" w14:textId="77777777" w:rsidR="00EC0424" w:rsidRPr="004B6CC0" w:rsidRDefault="00EC0424" w:rsidP="00A0140F">
      <w:pPr>
        <w:tabs>
          <w:tab w:val="left" w:pos="360"/>
        </w:tabs>
        <w:spacing w:before="120" w:after="120"/>
        <w:ind w:firstLine="360"/>
        <w:jc w:val="both"/>
        <w:rPr>
          <w:rFonts w:ascii="Calibri" w:hAnsi="Calibri" w:cs="Calibri"/>
          <w:b/>
          <w:sz w:val="22"/>
          <w:szCs w:val="22"/>
          <w:lang w:val="ro-RO"/>
        </w:rPr>
      </w:pPr>
    </w:p>
    <w:p w14:paraId="3937F514" w14:textId="77777777" w:rsidR="00EC0424" w:rsidRPr="00002E75" w:rsidRDefault="00EC0424" w:rsidP="00A0140F">
      <w:pPr>
        <w:spacing w:before="120" w:after="120"/>
        <w:ind w:left="360"/>
        <w:jc w:val="both"/>
        <w:rPr>
          <w:rFonts w:ascii="Calibri" w:hAnsi="Calibri" w:cs="Calibri"/>
          <w:b/>
          <w:i/>
          <w:sz w:val="22"/>
          <w:szCs w:val="22"/>
          <w:lang w:val="ro-RO"/>
        </w:rPr>
      </w:pPr>
      <w:r w:rsidRPr="004B6CC0">
        <w:rPr>
          <w:rFonts w:ascii="Calibri" w:hAnsi="Calibri" w:cs="Calibri"/>
          <w:b/>
          <w:i/>
          <w:sz w:val="22"/>
          <w:szCs w:val="22"/>
          <w:lang w:val="ro-RO"/>
        </w:rPr>
        <w:t>ATENTIE:  Incadrarea anumitor indicatori in limitele stabilite de A</w:t>
      </w:r>
      <w:r w:rsidR="004B7983">
        <w:rPr>
          <w:rFonts w:ascii="Calibri" w:hAnsi="Calibri" w:cs="Calibri"/>
          <w:b/>
          <w:i/>
          <w:sz w:val="22"/>
          <w:szCs w:val="22"/>
          <w:lang w:val="ro-RO"/>
        </w:rPr>
        <w:t>FIR</w:t>
      </w:r>
      <w:r w:rsidRPr="004B7983">
        <w:rPr>
          <w:rFonts w:ascii="Calibri" w:hAnsi="Calibri" w:cs="Calibri"/>
          <w:b/>
          <w:i/>
          <w:sz w:val="22"/>
          <w:szCs w:val="22"/>
          <w:lang w:val="ro-RO"/>
        </w:rPr>
        <w:t xml:space="preserve"> (mentionate atat in aceasta sectiune a </w:t>
      </w:r>
      <w:r w:rsidR="00717498" w:rsidRPr="004B7983">
        <w:rPr>
          <w:rFonts w:ascii="Calibri" w:hAnsi="Calibri" w:cs="Calibri"/>
          <w:b/>
          <w:i/>
          <w:sz w:val="22"/>
          <w:szCs w:val="22"/>
          <w:lang w:val="ro-RO"/>
        </w:rPr>
        <w:t>Memoriului justificativ</w:t>
      </w:r>
      <w:r w:rsidRPr="004B7983">
        <w:rPr>
          <w:rFonts w:ascii="Calibri" w:hAnsi="Calibri" w:cs="Calibri"/>
          <w:b/>
          <w:i/>
          <w:sz w:val="22"/>
          <w:szCs w:val="22"/>
          <w:lang w:val="ro-RO"/>
        </w:rPr>
        <w:t xml:space="preserve">, cat si in Anexa C5 din cererea de finantare) se va evalua pentru anii 2, 3, 4 si 5 de </w:t>
      </w:r>
      <w:r w:rsidR="00591AD5" w:rsidRPr="00002E75">
        <w:rPr>
          <w:rFonts w:ascii="Calibri" w:hAnsi="Calibri" w:cs="Calibri"/>
          <w:b/>
          <w:i/>
          <w:sz w:val="22"/>
          <w:szCs w:val="22"/>
          <w:lang w:val="ro-RO"/>
        </w:rPr>
        <w:t>la data finalizarii investitiei</w:t>
      </w:r>
      <w:r w:rsidRPr="00002E75">
        <w:rPr>
          <w:rFonts w:ascii="Calibri" w:hAnsi="Calibri" w:cs="Calibri"/>
          <w:b/>
          <w:i/>
          <w:sz w:val="22"/>
          <w:szCs w:val="22"/>
          <w:lang w:val="ro-RO"/>
        </w:rPr>
        <w:t xml:space="preserve">. </w:t>
      </w:r>
    </w:p>
    <w:p w14:paraId="32C1D277" w14:textId="77777777" w:rsidR="00EC0424" w:rsidRPr="004B6CC0" w:rsidRDefault="00EC0424" w:rsidP="00A0140F">
      <w:pPr>
        <w:tabs>
          <w:tab w:val="left" w:pos="360"/>
        </w:tabs>
        <w:spacing w:before="120" w:after="120"/>
        <w:ind w:firstLine="360"/>
        <w:jc w:val="both"/>
        <w:rPr>
          <w:rFonts w:ascii="Calibri" w:hAnsi="Calibri" w:cs="Calibri"/>
          <w:b/>
          <w:sz w:val="22"/>
          <w:szCs w:val="22"/>
          <w:highlight w:val="yellow"/>
          <w:lang w:val="ro-RO"/>
        </w:rPr>
      </w:pPr>
    </w:p>
    <w:p w14:paraId="50B3DCAC" w14:textId="77777777" w:rsidR="00EC0424" w:rsidRPr="004B6CC0" w:rsidRDefault="00EC0424" w:rsidP="00A0140F">
      <w:pPr>
        <w:tabs>
          <w:tab w:val="left" w:pos="360"/>
        </w:tabs>
        <w:spacing w:before="120" w:after="120"/>
        <w:jc w:val="both"/>
        <w:rPr>
          <w:rFonts w:ascii="Calibri" w:hAnsi="Calibri" w:cs="Calibri"/>
          <w:bCs/>
          <w:i/>
          <w:sz w:val="22"/>
          <w:szCs w:val="22"/>
          <w:lang w:val="ro-RO"/>
        </w:rPr>
      </w:pPr>
      <w:r w:rsidRPr="004B6CC0">
        <w:rPr>
          <w:rFonts w:ascii="Calibri" w:hAnsi="Calibri" w:cs="Calibri"/>
          <w:bCs/>
          <w:i/>
          <w:sz w:val="22"/>
          <w:szCs w:val="22"/>
          <w:lang w:val="ro-RO"/>
        </w:rPr>
        <w:t>Indicatorii se calculeaza in mod automat, cu exceptia Valorii investitiei care se preia din Bugetul Indicativ.</w:t>
      </w:r>
    </w:p>
    <w:p w14:paraId="1F258A3A" w14:textId="77777777" w:rsidR="00EC0424" w:rsidRPr="004B6CC0" w:rsidRDefault="00EC0424" w:rsidP="00A0140F">
      <w:pPr>
        <w:tabs>
          <w:tab w:val="left" w:pos="360"/>
        </w:tabs>
        <w:spacing w:before="120" w:after="120"/>
        <w:ind w:firstLine="360"/>
        <w:jc w:val="both"/>
        <w:rPr>
          <w:rFonts w:ascii="Calibri" w:hAnsi="Calibri" w:cs="Calibri"/>
          <w:bCs/>
          <w:i/>
          <w:sz w:val="22"/>
          <w:szCs w:val="22"/>
          <w:lang w:val="ro-RO"/>
        </w:rPr>
      </w:pPr>
    </w:p>
    <w:p w14:paraId="7E34A171" w14:textId="77777777" w:rsidR="00EC0424" w:rsidRPr="004B6CC0" w:rsidRDefault="00EC0424" w:rsidP="00A0140F">
      <w:pPr>
        <w:tabs>
          <w:tab w:val="left" w:pos="360"/>
        </w:tabs>
        <w:spacing w:before="120" w:after="120"/>
        <w:ind w:firstLine="360"/>
        <w:jc w:val="both"/>
        <w:rPr>
          <w:rFonts w:ascii="Calibri" w:hAnsi="Calibri" w:cs="Calibri"/>
          <w:bCs/>
          <w:i/>
          <w:sz w:val="22"/>
          <w:szCs w:val="22"/>
          <w:lang w:val="ro-RO"/>
        </w:rPr>
      </w:pPr>
    </w:p>
    <w:p w14:paraId="44226C1A" w14:textId="77777777" w:rsidR="00EC0424" w:rsidRPr="004B6CC0" w:rsidRDefault="00EC0424" w:rsidP="00A0140F">
      <w:pPr>
        <w:tabs>
          <w:tab w:val="left" w:pos="360"/>
        </w:tabs>
        <w:spacing w:before="120" w:after="120"/>
        <w:ind w:firstLine="360"/>
        <w:jc w:val="both"/>
        <w:rPr>
          <w:rFonts w:ascii="Calibri" w:hAnsi="Calibri" w:cs="Calibri"/>
          <w:b/>
          <w:sz w:val="22"/>
          <w:szCs w:val="22"/>
          <w:lang w:val="ro-RO"/>
        </w:rPr>
      </w:pPr>
      <w:r w:rsidRPr="004B6CC0">
        <w:rPr>
          <w:rFonts w:ascii="Calibri" w:hAnsi="Calibri" w:cs="Calibri"/>
          <w:b/>
          <w:sz w:val="22"/>
          <w:szCs w:val="22"/>
          <w:lang w:val="ro-RO"/>
        </w:rPr>
        <w:t>Limitele indicatorilor care trebuie respectate sunt urmatoarele:</w:t>
      </w:r>
    </w:p>
    <w:p w14:paraId="779A0B9E" w14:textId="77777777" w:rsidR="00EC0424" w:rsidRPr="004B6CC0" w:rsidRDefault="00EC0424" w:rsidP="00A0140F">
      <w:pPr>
        <w:tabs>
          <w:tab w:val="left" w:pos="360"/>
        </w:tabs>
        <w:spacing w:before="120" w:after="120"/>
        <w:ind w:firstLine="360"/>
        <w:jc w:val="both"/>
        <w:rPr>
          <w:rFonts w:ascii="Calibri" w:hAnsi="Calibri" w:cs="Calibri"/>
          <w:b/>
          <w:sz w:val="22"/>
          <w:szCs w:val="22"/>
          <w:highlight w:val="yellow"/>
          <w:lang w:val="ro-RO"/>
        </w:rPr>
      </w:pPr>
    </w:p>
    <w:p w14:paraId="6BBC94FF" w14:textId="77777777" w:rsidR="00EC0424" w:rsidRPr="004B6CC0" w:rsidRDefault="00EC0424" w:rsidP="00A0140F">
      <w:pPr>
        <w:pStyle w:val="BodyText3"/>
        <w:numPr>
          <w:ilvl w:val="0"/>
          <w:numId w:val="18"/>
        </w:numPr>
        <w:overflowPunct w:val="0"/>
        <w:autoSpaceDE w:val="0"/>
        <w:autoSpaceDN w:val="0"/>
        <w:adjustRightInd w:val="0"/>
        <w:spacing w:before="120"/>
        <w:jc w:val="both"/>
        <w:textAlignment w:val="baseline"/>
        <w:rPr>
          <w:rFonts w:ascii="Calibri" w:hAnsi="Calibri" w:cs="Calibri"/>
          <w:b/>
          <w:sz w:val="22"/>
          <w:szCs w:val="22"/>
          <w:lang w:val="ro-RO"/>
        </w:rPr>
      </w:pPr>
      <w:r w:rsidRPr="004B6CC0">
        <w:rPr>
          <w:rFonts w:ascii="Calibri" w:hAnsi="Calibri" w:cs="Calibri"/>
          <w:sz w:val="22"/>
          <w:szCs w:val="22"/>
          <w:lang w:val="ro-RO"/>
        </w:rPr>
        <w:t xml:space="preserve">Valoarea investitiei (VI) </w:t>
      </w:r>
      <w:r w:rsidRPr="004B6CC0">
        <w:rPr>
          <w:rFonts w:ascii="Calibri" w:hAnsi="Calibri" w:cs="Calibri"/>
          <w:b/>
          <w:sz w:val="22"/>
          <w:szCs w:val="22"/>
          <w:lang w:val="ro-RO"/>
        </w:rPr>
        <w:t xml:space="preserve">= </w:t>
      </w:r>
      <w:r w:rsidRPr="004B6CC0">
        <w:rPr>
          <w:rFonts w:ascii="Calibri" w:hAnsi="Calibri" w:cs="Calibri"/>
          <w:b/>
          <w:i/>
          <w:sz w:val="22"/>
          <w:szCs w:val="22"/>
          <w:lang w:val="ro-RO"/>
        </w:rPr>
        <w:t>valoarea totala a proiectului fara TVA, se preia din bugetul poiectului</w:t>
      </w:r>
      <w:r w:rsidRPr="004B6CC0">
        <w:rPr>
          <w:rFonts w:ascii="Calibri" w:hAnsi="Calibri" w:cs="Calibri"/>
          <w:b/>
          <w:sz w:val="22"/>
          <w:szCs w:val="22"/>
          <w:lang w:val="ro-RO"/>
        </w:rPr>
        <w:t>.</w:t>
      </w:r>
    </w:p>
    <w:p w14:paraId="3CACEA5B" w14:textId="77777777" w:rsidR="00EC0424" w:rsidRPr="004B6CC0" w:rsidRDefault="00EC0424" w:rsidP="00A0140F">
      <w:pPr>
        <w:pStyle w:val="BodyText3"/>
        <w:numPr>
          <w:ilvl w:val="0"/>
          <w:numId w:val="18"/>
        </w:numPr>
        <w:overflowPunct w:val="0"/>
        <w:autoSpaceDE w:val="0"/>
        <w:autoSpaceDN w:val="0"/>
        <w:adjustRightInd w:val="0"/>
        <w:spacing w:before="120"/>
        <w:jc w:val="both"/>
        <w:textAlignment w:val="baseline"/>
        <w:rPr>
          <w:rFonts w:ascii="Calibri" w:hAnsi="Calibri" w:cs="Calibri"/>
          <w:b/>
          <w:sz w:val="22"/>
          <w:szCs w:val="22"/>
          <w:lang w:val="ro-RO"/>
        </w:rPr>
      </w:pPr>
      <w:r w:rsidRPr="004B6CC0">
        <w:rPr>
          <w:rFonts w:ascii="Calibri" w:hAnsi="Calibri" w:cs="Calibri"/>
          <w:sz w:val="22"/>
          <w:szCs w:val="22"/>
          <w:lang w:val="ro-RO"/>
        </w:rPr>
        <w:t>Durata de recuperare a investitiei (Dr) – trebuie să fie maxim 12  ani ;</w:t>
      </w:r>
    </w:p>
    <w:p w14:paraId="50A7784E" w14:textId="77777777" w:rsidR="00EC0424" w:rsidRPr="004B6CC0" w:rsidRDefault="00EC0424" w:rsidP="00A0140F">
      <w:pPr>
        <w:pStyle w:val="BodyText3"/>
        <w:spacing w:before="120"/>
        <w:ind w:left="360" w:firstLine="348"/>
        <w:jc w:val="both"/>
        <w:rPr>
          <w:rFonts w:ascii="Calibri" w:hAnsi="Calibri" w:cs="Calibri"/>
          <w:b/>
          <w:i/>
          <w:sz w:val="22"/>
          <w:szCs w:val="22"/>
          <w:lang w:val="ro-RO"/>
        </w:rPr>
      </w:pPr>
      <w:r w:rsidRPr="004B6CC0">
        <w:rPr>
          <w:rFonts w:ascii="Calibri" w:hAnsi="Calibri" w:cs="Calibri"/>
          <w:b/>
          <w:i/>
          <w:sz w:val="22"/>
          <w:szCs w:val="22"/>
          <w:lang w:val="ro-RO"/>
        </w:rPr>
        <w:t>Este un indicator ce exprima durata de recuperare a  investitiei (exprimat în ani).</w:t>
      </w:r>
    </w:p>
    <w:p w14:paraId="43BF1A9B" w14:textId="77777777" w:rsidR="00EC0424" w:rsidRPr="004B6CC0" w:rsidRDefault="00EC0424" w:rsidP="00A0140F">
      <w:pPr>
        <w:pStyle w:val="BodyText3"/>
        <w:numPr>
          <w:ilvl w:val="0"/>
          <w:numId w:val="18"/>
        </w:numPr>
        <w:spacing w:before="120"/>
        <w:jc w:val="both"/>
        <w:rPr>
          <w:rFonts w:ascii="Calibri" w:hAnsi="Calibri" w:cs="Calibri"/>
          <w:b/>
          <w:i/>
          <w:sz w:val="22"/>
          <w:szCs w:val="22"/>
          <w:lang w:val="ro-RO"/>
        </w:rPr>
      </w:pPr>
      <w:r w:rsidRPr="004B6CC0">
        <w:rPr>
          <w:rFonts w:ascii="Calibri" w:hAnsi="Calibri" w:cs="Calibri"/>
          <w:b/>
          <w:sz w:val="22"/>
          <w:szCs w:val="22"/>
          <w:lang w:val="ro-RO"/>
        </w:rPr>
        <w:t>Rata acoperirii prin fluxul de numerar (RAFN) – trebuie sa fie ≥1,2</w:t>
      </w:r>
      <w:r w:rsidRPr="004B6CC0">
        <w:rPr>
          <w:rFonts w:ascii="Calibri" w:hAnsi="Calibri" w:cs="Calibri"/>
          <w:sz w:val="22"/>
          <w:szCs w:val="22"/>
          <w:lang w:val="ro-RO"/>
        </w:rPr>
        <w:t xml:space="preserve">, </w:t>
      </w:r>
      <w:r w:rsidRPr="004B6CC0">
        <w:rPr>
          <w:rFonts w:ascii="Calibri" w:hAnsi="Calibri" w:cs="Calibri"/>
          <w:i/>
          <w:sz w:val="22"/>
          <w:szCs w:val="22"/>
          <w:lang w:val="ro-RO"/>
        </w:rPr>
        <w:t xml:space="preserve">pentru anii </w:t>
      </w:r>
      <w:r w:rsidRPr="004B6CC0">
        <w:rPr>
          <w:rFonts w:ascii="Calibri" w:hAnsi="Calibri" w:cs="Calibri"/>
          <w:sz w:val="22"/>
          <w:szCs w:val="22"/>
          <w:lang w:val="ro-RO"/>
        </w:rPr>
        <w:t>evaluati</w:t>
      </w:r>
      <w:r w:rsidRPr="004B6CC0">
        <w:rPr>
          <w:rFonts w:ascii="Calibri" w:hAnsi="Calibri" w:cs="Calibri"/>
          <w:b/>
          <w:i/>
          <w:sz w:val="22"/>
          <w:szCs w:val="22"/>
          <w:lang w:val="ro-RO"/>
        </w:rPr>
        <w:t xml:space="preserve"> </w:t>
      </w:r>
    </w:p>
    <w:p w14:paraId="156C9716" w14:textId="77777777" w:rsidR="00EC0424" w:rsidRPr="004B6CC0" w:rsidRDefault="00EC0424" w:rsidP="00A0140F">
      <w:pPr>
        <w:pStyle w:val="BodyText3"/>
        <w:numPr>
          <w:ilvl w:val="0"/>
          <w:numId w:val="18"/>
        </w:numPr>
        <w:spacing w:before="120"/>
        <w:jc w:val="both"/>
        <w:rPr>
          <w:rFonts w:ascii="Calibri" w:hAnsi="Calibri" w:cs="Calibri"/>
          <w:b/>
          <w:i/>
          <w:sz w:val="22"/>
          <w:szCs w:val="22"/>
          <w:lang w:val="ro-RO"/>
        </w:rPr>
      </w:pPr>
      <w:r w:rsidRPr="004B6CC0">
        <w:rPr>
          <w:rFonts w:ascii="Calibri" w:hAnsi="Calibri" w:cs="Calibri"/>
          <w:b/>
          <w:sz w:val="22"/>
          <w:szCs w:val="22"/>
          <w:lang w:val="ro-RO"/>
        </w:rPr>
        <w:t>Valoarea actualizata neta</w:t>
      </w:r>
      <w:r w:rsidR="004B6CC0">
        <w:rPr>
          <w:rFonts w:ascii="Calibri" w:hAnsi="Calibri" w:cs="Calibri"/>
          <w:b/>
          <w:sz w:val="22"/>
          <w:szCs w:val="22"/>
          <w:lang w:val="ro-RO"/>
        </w:rPr>
        <w:t xml:space="preserve"> </w:t>
      </w:r>
      <w:r w:rsidRPr="004B6CC0">
        <w:rPr>
          <w:rFonts w:ascii="Calibri" w:hAnsi="Calibri" w:cs="Calibri"/>
          <w:b/>
          <w:sz w:val="22"/>
          <w:szCs w:val="22"/>
          <w:lang w:val="ro-RO"/>
        </w:rPr>
        <w:t>(VAN) – trebuie sa fie pozitiva</w:t>
      </w:r>
    </w:p>
    <w:p w14:paraId="01ECD441" w14:textId="77777777" w:rsidR="00EC0424" w:rsidRPr="004B6CC0" w:rsidRDefault="00EC0424" w:rsidP="00A0140F">
      <w:pPr>
        <w:pStyle w:val="BodyText3"/>
        <w:numPr>
          <w:ilvl w:val="0"/>
          <w:numId w:val="18"/>
        </w:numPr>
        <w:spacing w:before="120"/>
        <w:jc w:val="both"/>
        <w:rPr>
          <w:rFonts w:ascii="Calibri" w:hAnsi="Calibri" w:cs="Calibri"/>
          <w:b/>
          <w:i/>
          <w:sz w:val="22"/>
          <w:szCs w:val="22"/>
          <w:lang w:val="ro-RO"/>
        </w:rPr>
      </w:pPr>
      <w:r w:rsidRPr="004B6CC0">
        <w:rPr>
          <w:rFonts w:ascii="Calibri" w:hAnsi="Calibri" w:cs="Calibri"/>
          <w:sz w:val="22"/>
          <w:szCs w:val="22"/>
          <w:lang w:val="ro-RO"/>
        </w:rPr>
        <w:t>Disponibilul de numerar  la sfarsitul perioadei (randul 60 din anexa  C4 « Flux de numerar » trebuie sa fie pozitiv in  anii de previzionare  evaluati.</w:t>
      </w:r>
    </w:p>
    <w:p w14:paraId="759769FF" w14:textId="77777777" w:rsidR="00F30224" w:rsidRPr="004B6CC0" w:rsidRDefault="00F30224" w:rsidP="00A0140F">
      <w:pPr>
        <w:spacing w:before="120" w:after="120"/>
        <w:ind w:left="360"/>
        <w:jc w:val="both"/>
        <w:rPr>
          <w:rFonts w:ascii="Calibri" w:hAnsi="Calibri" w:cs="Calibri"/>
          <w:b/>
          <w:sz w:val="22"/>
          <w:szCs w:val="22"/>
          <w:lang w:val="ro-RO"/>
        </w:rPr>
      </w:pPr>
    </w:p>
    <w:p w14:paraId="4CCA582B" w14:textId="77777777" w:rsidR="00F30224" w:rsidRPr="004B6CC0" w:rsidRDefault="00F30224" w:rsidP="00A0140F">
      <w:pPr>
        <w:spacing w:before="120" w:after="120"/>
        <w:ind w:left="360"/>
        <w:jc w:val="both"/>
        <w:rPr>
          <w:rFonts w:ascii="Calibri" w:hAnsi="Calibri" w:cs="Calibri"/>
          <w:b/>
          <w:sz w:val="22"/>
          <w:szCs w:val="22"/>
          <w:lang w:val="ro-RO"/>
        </w:rPr>
      </w:pPr>
      <w:r w:rsidRPr="004B6CC0">
        <w:rPr>
          <w:rFonts w:ascii="Calibri" w:hAnsi="Calibri" w:cs="Calibri"/>
          <w:b/>
          <w:sz w:val="22"/>
          <w:szCs w:val="22"/>
          <w:lang w:val="ro-RO"/>
        </w:rPr>
        <w:t xml:space="preserve">In aceasta parte a Memoriului Justificativ se vor atasa sheet-urile din sectiunea economica a cererii de finantare - Anexa C1 la Anexa C5 - intocmite pentru intreaga activitate a solicitantului (activitatea curenta si activitatea viitoare, inclusiv proiectul). </w:t>
      </w:r>
    </w:p>
    <w:p w14:paraId="09A55632" w14:textId="77777777" w:rsidR="008B0F7F" w:rsidRPr="00940D80" w:rsidRDefault="008B0F7F" w:rsidP="00A0140F">
      <w:pPr>
        <w:spacing w:before="120" w:after="120"/>
        <w:rPr>
          <w:rFonts w:ascii="Calibri" w:hAnsi="Calibri" w:cs="Calibri"/>
          <w:sz w:val="22"/>
          <w:szCs w:val="22"/>
          <w:lang w:val="ro-RO"/>
        </w:rPr>
      </w:pPr>
    </w:p>
    <w:sectPr w:rsidR="008B0F7F" w:rsidRPr="00940D80" w:rsidSect="003E46B5">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A6717" w14:textId="77777777" w:rsidR="00555057" w:rsidRDefault="00555057" w:rsidP="000C72B4">
      <w:r>
        <w:separator/>
      </w:r>
    </w:p>
  </w:endnote>
  <w:endnote w:type="continuationSeparator" w:id="0">
    <w:p w14:paraId="0702876C" w14:textId="77777777" w:rsidR="00555057" w:rsidRDefault="00555057" w:rsidP="000C7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5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86977" w14:textId="77777777" w:rsidR="000C72B4" w:rsidRDefault="00D75DF0">
    <w:pPr>
      <w:pStyle w:val="Footer"/>
      <w:jc w:val="right"/>
    </w:pPr>
    <w:r>
      <w:fldChar w:fldCharType="begin"/>
    </w:r>
    <w:r>
      <w:instrText xml:space="preserve"> PAGE   \* MERGEFORMAT </w:instrText>
    </w:r>
    <w:r>
      <w:fldChar w:fldCharType="separate"/>
    </w:r>
    <w:r w:rsidR="00484472">
      <w:rPr>
        <w:noProof/>
      </w:rPr>
      <w:t>1</w:t>
    </w:r>
    <w:r>
      <w:fldChar w:fldCharType="end"/>
    </w:r>
  </w:p>
  <w:p w14:paraId="0332A026" w14:textId="77777777" w:rsidR="000C72B4" w:rsidRDefault="000C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C136E" w14:textId="77777777" w:rsidR="00555057" w:rsidRDefault="00555057" w:rsidP="000C72B4">
      <w:r>
        <w:separator/>
      </w:r>
    </w:p>
  </w:footnote>
  <w:footnote w:type="continuationSeparator" w:id="0">
    <w:p w14:paraId="288A5F84" w14:textId="77777777" w:rsidR="00555057" w:rsidRDefault="00555057" w:rsidP="000C72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518C"/>
    <w:multiLevelType w:val="hybridMultilevel"/>
    <w:tmpl w:val="3A4847D0"/>
    <w:lvl w:ilvl="0" w:tplc="1E00449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3133E"/>
    <w:multiLevelType w:val="multilevel"/>
    <w:tmpl w:val="CBDC63A6"/>
    <w:lvl w:ilvl="0">
      <w:start w:val="2"/>
      <w:numFmt w:val="decimal"/>
      <w:lvlText w:val="%1."/>
      <w:lvlJc w:val="left"/>
      <w:pPr>
        <w:ind w:left="792" w:hanging="360"/>
      </w:pPr>
      <w:rPr>
        <w:rFonts w:hint="default"/>
        <w:b w:val="0"/>
      </w:rPr>
    </w:lvl>
    <w:lvl w:ilvl="1">
      <w:start w:val="1"/>
      <w:numFmt w:val="decimal"/>
      <w:isLgl/>
      <w:lvlText w:val="%1.%2"/>
      <w:lvlJc w:val="left"/>
      <w:pPr>
        <w:ind w:left="1152" w:hanging="72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152" w:hanging="72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512" w:hanging="108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1872" w:hanging="1440"/>
      </w:pPr>
      <w:rPr>
        <w:rFonts w:hint="default"/>
      </w:rPr>
    </w:lvl>
  </w:abstractNum>
  <w:abstractNum w:abstractNumId="2" w15:restartNumberingAfterBreak="0">
    <w:nsid w:val="080716B1"/>
    <w:multiLevelType w:val="multilevel"/>
    <w:tmpl w:val="81B4571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9F94AA7"/>
    <w:multiLevelType w:val="hybridMultilevel"/>
    <w:tmpl w:val="9FBC8DC8"/>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976E69"/>
    <w:multiLevelType w:val="hybridMultilevel"/>
    <w:tmpl w:val="180E29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5" w15:restartNumberingAfterBreak="0">
    <w:nsid w:val="10872FEB"/>
    <w:multiLevelType w:val="hybridMultilevel"/>
    <w:tmpl w:val="877AD61E"/>
    <w:lvl w:ilvl="0" w:tplc="1E1464A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E22983"/>
    <w:multiLevelType w:val="multilevel"/>
    <w:tmpl w:val="44E0C78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104"/>
        </w:tabs>
        <w:ind w:left="110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30C22F09"/>
    <w:multiLevelType w:val="hybridMultilevel"/>
    <w:tmpl w:val="732CD3A0"/>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4901B6"/>
    <w:multiLevelType w:val="multilevel"/>
    <w:tmpl w:val="98CA23B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104"/>
        </w:tabs>
        <w:ind w:left="110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6E33D4"/>
    <w:multiLevelType w:val="multilevel"/>
    <w:tmpl w:val="57F0222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47B4086D"/>
    <w:multiLevelType w:val="hybridMultilevel"/>
    <w:tmpl w:val="E56E2BBE"/>
    <w:lvl w:ilvl="0" w:tplc="9502141C">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A026B3"/>
    <w:multiLevelType w:val="multilevel"/>
    <w:tmpl w:val="902C7D1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3E41102"/>
    <w:multiLevelType w:val="multilevel"/>
    <w:tmpl w:val="3EF4A86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6B05CD1"/>
    <w:multiLevelType w:val="hybridMultilevel"/>
    <w:tmpl w:val="D124F128"/>
    <w:lvl w:ilvl="0" w:tplc="074A252E">
      <w:start w:val="5"/>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D28227E"/>
    <w:multiLevelType w:val="hybridMultilevel"/>
    <w:tmpl w:val="771E5F46"/>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D664E97"/>
    <w:multiLevelType w:val="hybridMultilevel"/>
    <w:tmpl w:val="51D6D28A"/>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880078"/>
    <w:multiLevelType w:val="hybridMultilevel"/>
    <w:tmpl w:val="906E3AA0"/>
    <w:lvl w:ilvl="0" w:tplc="331868F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45435E"/>
    <w:multiLevelType w:val="hybridMultilevel"/>
    <w:tmpl w:val="7C7E8614"/>
    <w:lvl w:ilvl="0" w:tplc="1D26B802">
      <w:start w:val="6"/>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22C95"/>
    <w:multiLevelType w:val="multilevel"/>
    <w:tmpl w:val="F6A80BBC"/>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A2F2405"/>
    <w:multiLevelType w:val="hybridMultilevel"/>
    <w:tmpl w:val="FDDC7B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684797">
    <w:abstractNumId w:val="9"/>
  </w:num>
  <w:num w:numId="2" w16cid:durableId="1776830731">
    <w:abstractNumId w:val="16"/>
  </w:num>
  <w:num w:numId="3" w16cid:durableId="1910262432">
    <w:abstractNumId w:val="13"/>
  </w:num>
  <w:num w:numId="4" w16cid:durableId="1678851806">
    <w:abstractNumId w:val="7"/>
  </w:num>
  <w:num w:numId="5" w16cid:durableId="789664864">
    <w:abstractNumId w:val="11"/>
  </w:num>
  <w:num w:numId="6" w16cid:durableId="310720537">
    <w:abstractNumId w:val="6"/>
  </w:num>
  <w:num w:numId="7" w16cid:durableId="2085256471">
    <w:abstractNumId w:val="0"/>
  </w:num>
  <w:num w:numId="8" w16cid:durableId="1637443519">
    <w:abstractNumId w:val="3"/>
  </w:num>
  <w:num w:numId="9" w16cid:durableId="478037572">
    <w:abstractNumId w:val="17"/>
  </w:num>
  <w:num w:numId="10" w16cid:durableId="742217508">
    <w:abstractNumId w:val="18"/>
  </w:num>
  <w:num w:numId="11" w16cid:durableId="497504614">
    <w:abstractNumId w:val="2"/>
  </w:num>
  <w:num w:numId="12" w16cid:durableId="1078020412">
    <w:abstractNumId w:val="19"/>
  </w:num>
  <w:num w:numId="13" w16cid:durableId="1280842936">
    <w:abstractNumId w:val="4"/>
  </w:num>
  <w:num w:numId="14" w16cid:durableId="444545875">
    <w:abstractNumId w:val="1"/>
  </w:num>
  <w:num w:numId="15" w16cid:durableId="868446144">
    <w:abstractNumId w:val="21"/>
  </w:num>
  <w:num w:numId="16" w16cid:durableId="1670408089">
    <w:abstractNumId w:val="8"/>
  </w:num>
  <w:num w:numId="17" w16cid:durableId="1006372285">
    <w:abstractNumId w:val="15"/>
  </w:num>
  <w:num w:numId="18" w16cid:durableId="634062831">
    <w:abstractNumId w:val="22"/>
  </w:num>
  <w:num w:numId="19" w16cid:durableId="1223365825">
    <w:abstractNumId w:val="5"/>
  </w:num>
  <w:num w:numId="20" w16cid:durableId="1433083867">
    <w:abstractNumId w:val="20"/>
  </w:num>
  <w:num w:numId="21" w16cid:durableId="848324749">
    <w:abstractNumId w:val="14"/>
  </w:num>
  <w:num w:numId="22" w16cid:durableId="286785622">
    <w:abstractNumId w:val="10"/>
  </w:num>
  <w:num w:numId="23" w16cid:durableId="6586530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011"/>
    <w:rsid w:val="00001141"/>
    <w:rsid w:val="00001987"/>
    <w:rsid w:val="00001A0F"/>
    <w:rsid w:val="00002E75"/>
    <w:rsid w:val="000039EE"/>
    <w:rsid w:val="00003CB5"/>
    <w:rsid w:val="00004265"/>
    <w:rsid w:val="00005C16"/>
    <w:rsid w:val="00011DB0"/>
    <w:rsid w:val="00012BBE"/>
    <w:rsid w:val="0002497B"/>
    <w:rsid w:val="000252E9"/>
    <w:rsid w:val="0002544D"/>
    <w:rsid w:val="00027944"/>
    <w:rsid w:val="0003128B"/>
    <w:rsid w:val="00031A86"/>
    <w:rsid w:val="000321BF"/>
    <w:rsid w:val="00032BC2"/>
    <w:rsid w:val="000343DF"/>
    <w:rsid w:val="000356D7"/>
    <w:rsid w:val="000363CA"/>
    <w:rsid w:val="00036DB4"/>
    <w:rsid w:val="0004439B"/>
    <w:rsid w:val="000454BE"/>
    <w:rsid w:val="00046543"/>
    <w:rsid w:val="00047BF0"/>
    <w:rsid w:val="000507B1"/>
    <w:rsid w:val="000514FC"/>
    <w:rsid w:val="0005195F"/>
    <w:rsid w:val="000520D3"/>
    <w:rsid w:val="00052D8E"/>
    <w:rsid w:val="000566D4"/>
    <w:rsid w:val="00060966"/>
    <w:rsid w:val="00061AF7"/>
    <w:rsid w:val="000628EA"/>
    <w:rsid w:val="00063905"/>
    <w:rsid w:val="000653AD"/>
    <w:rsid w:val="0007067F"/>
    <w:rsid w:val="00070921"/>
    <w:rsid w:val="00070D08"/>
    <w:rsid w:val="00074689"/>
    <w:rsid w:val="00075457"/>
    <w:rsid w:val="0007661D"/>
    <w:rsid w:val="000767DF"/>
    <w:rsid w:val="00080AB8"/>
    <w:rsid w:val="00081FF4"/>
    <w:rsid w:val="00083B8A"/>
    <w:rsid w:val="00084F01"/>
    <w:rsid w:val="00087252"/>
    <w:rsid w:val="00090509"/>
    <w:rsid w:val="00091A0B"/>
    <w:rsid w:val="00092A63"/>
    <w:rsid w:val="00094611"/>
    <w:rsid w:val="00095536"/>
    <w:rsid w:val="00097F73"/>
    <w:rsid w:val="000A2021"/>
    <w:rsid w:val="000A272D"/>
    <w:rsid w:val="000A34D4"/>
    <w:rsid w:val="000A45AB"/>
    <w:rsid w:val="000A61A6"/>
    <w:rsid w:val="000A6477"/>
    <w:rsid w:val="000A6BD4"/>
    <w:rsid w:val="000B1B1C"/>
    <w:rsid w:val="000B2B80"/>
    <w:rsid w:val="000B4F45"/>
    <w:rsid w:val="000B506A"/>
    <w:rsid w:val="000B57AD"/>
    <w:rsid w:val="000B76B7"/>
    <w:rsid w:val="000B7960"/>
    <w:rsid w:val="000C285A"/>
    <w:rsid w:val="000C32E4"/>
    <w:rsid w:val="000C72B4"/>
    <w:rsid w:val="000D08F0"/>
    <w:rsid w:val="000D14DC"/>
    <w:rsid w:val="000D333C"/>
    <w:rsid w:val="000D5C5E"/>
    <w:rsid w:val="000D6842"/>
    <w:rsid w:val="000E15F5"/>
    <w:rsid w:val="000E18BD"/>
    <w:rsid w:val="000E22EF"/>
    <w:rsid w:val="000E4381"/>
    <w:rsid w:val="000E474C"/>
    <w:rsid w:val="000E56E9"/>
    <w:rsid w:val="000E60F7"/>
    <w:rsid w:val="000E721E"/>
    <w:rsid w:val="000F1088"/>
    <w:rsid w:val="000F32AE"/>
    <w:rsid w:val="000F358F"/>
    <w:rsid w:val="000F5527"/>
    <w:rsid w:val="000F72B9"/>
    <w:rsid w:val="00100566"/>
    <w:rsid w:val="00100D68"/>
    <w:rsid w:val="001016A4"/>
    <w:rsid w:val="00103169"/>
    <w:rsid w:val="00107C91"/>
    <w:rsid w:val="00111601"/>
    <w:rsid w:val="00111B95"/>
    <w:rsid w:val="001149DB"/>
    <w:rsid w:val="00114F27"/>
    <w:rsid w:val="001208C6"/>
    <w:rsid w:val="001227D8"/>
    <w:rsid w:val="00132869"/>
    <w:rsid w:val="00133D7F"/>
    <w:rsid w:val="001345A4"/>
    <w:rsid w:val="0013574F"/>
    <w:rsid w:val="00135B9C"/>
    <w:rsid w:val="00137D71"/>
    <w:rsid w:val="00140050"/>
    <w:rsid w:val="0014053C"/>
    <w:rsid w:val="00140942"/>
    <w:rsid w:val="001420D9"/>
    <w:rsid w:val="00143BC7"/>
    <w:rsid w:val="00143C2D"/>
    <w:rsid w:val="00145309"/>
    <w:rsid w:val="0014733A"/>
    <w:rsid w:val="00150355"/>
    <w:rsid w:val="00152E8B"/>
    <w:rsid w:val="00153D65"/>
    <w:rsid w:val="00155161"/>
    <w:rsid w:val="0015549F"/>
    <w:rsid w:val="0016304B"/>
    <w:rsid w:val="001636B3"/>
    <w:rsid w:val="001665BC"/>
    <w:rsid w:val="00167036"/>
    <w:rsid w:val="0016778A"/>
    <w:rsid w:val="00167E76"/>
    <w:rsid w:val="00173285"/>
    <w:rsid w:val="00176B07"/>
    <w:rsid w:val="00177C4D"/>
    <w:rsid w:val="00182C50"/>
    <w:rsid w:val="0018430C"/>
    <w:rsid w:val="00184CB0"/>
    <w:rsid w:val="001918C5"/>
    <w:rsid w:val="0019303F"/>
    <w:rsid w:val="00193968"/>
    <w:rsid w:val="00193993"/>
    <w:rsid w:val="00193D77"/>
    <w:rsid w:val="00194833"/>
    <w:rsid w:val="00195234"/>
    <w:rsid w:val="00196E7B"/>
    <w:rsid w:val="001A0CFE"/>
    <w:rsid w:val="001A10F3"/>
    <w:rsid w:val="001A1689"/>
    <w:rsid w:val="001A6711"/>
    <w:rsid w:val="001A6C5C"/>
    <w:rsid w:val="001B21D1"/>
    <w:rsid w:val="001B2858"/>
    <w:rsid w:val="001B34EE"/>
    <w:rsid w:val="001B3A9F"/>
    <w:rsid w:val="001B5242"/>
    <w:rsid w:val="001B7A5A"/>
    <w:rsid w:val="001C0F3B"/>
    <w:rsid w:val="001C2001"/>
    <w:rsid w:val="001C29EB"/>
    <w:rsid w:val="001C4140"/>
    <w:rsid w:val="001C422C"/>
    <w:rsid w:val="001C5B69"/>
    <w:rsid w:val="001C631B"/>
    <w:rsid w:val="001D001E"/>
    <w:rsid w:val="001D127B"/>
    <w:rsid w:val="001D35FB"/>
    <w:rsid w:val="001D450B"/>
    <w:rsid w:val="001D52EB"/>
    <w:rsid w:val="001D5564"/>
    <w:rsid w:val="001D7029"/>
    <w:rsid w:val="001D773C"/>
    <w:rsid w:val="001E1F48"/>
    <w:rsid w:val="001E4CEE"/>
    <w:rsid w:val="001E7456"/>
    <w:rsid w:val="001E74E0"/>
    <w:rsid w:val="001F2E93"/>
    <w:rsid w:val="001F444E"/>
    <w:rsid w:val="001F5242"/>
    <w:rsid w:val="001F7F3B"/>
    <w:rsid w:val="00200D93"/>
    <w:rsid w:val="00200DC7"/>
    <w:rsid w:val="002034C9"/>
    <w:rsid w:val="0020792B"/>
    <w:rsid w:val="0021064A"/>
    <w:rsid w:val="0021347A"/>
    <w:rsid w:val="002147FF"/>
    <w:rsid w:val="00214B86"/>
    <w:rsid w:val="00217254"/>
    <w:rsid w:val="00222287"/>
    <w:rsid w:val="002272CD"/>
    <w:rsid w:val="002322B8"/>
    <w:rsid w:val="002325D6"/>
    <w:rsid w:val="002328DD"/>
    <w:rsid w:val="00236429"/>
    <w:rsid w:val="002401F1"/>
    <w:rsid w:val="00240314"/>
    <w:rsid w:val="0024347B"/>
    <w:rsid w:val="00250ECA"/>
    <w:rsid w:val="0025101B"/>
    <w:rsid w:val="00251766"/>
    <w:rsid w:val="002530F1"/>
    <w:rsid w:val="00254642"/>
    <w:rsid w:val="002549EA"/>
    <w:rsid w:val="002552CF"/>
    <w:rsid w:val="00256D0A"/>
    <w:rsid w:val="00262ED2"/>
    <w:rsid w:val="00264A64"/>
    <w:rsid w:val="00264E55"/>
    <w:rsid w:val="002677A7"/>
    <w:rsid w:val="002679BA"/>
    <w:rsid w:val="0027154D"/>
    <w:rsid w:val="0027412D"/>
    <w:rsid w:val="0027589E"/>
    <w:rsid w:val="0027790A"/>
    <w:rsid w:val="0028008B"/>
    <w:rsid w:val="0028192F"/>
    <w:rsid w:val="00282570"/>
    <w:rsid w:val="0028399F"/>
    <w:rsid w:val="00283DAE"/>
    <w:rsid w:val="00287040"/>
    <w:rsid w:val="00287FB2"/>
    <w:rsid w:val="00290300"/>
    <w:rsid w:val="0029073E"/>
    <w:rsid w:val="002936A5"/>
    <w:rsid w:val="00294C05"/>
    <w:rsid w:val="00295A71"/>
    <w:rsid w:val="002A1437"/>
    <w:rsid w:val="002A1956"/>
    <w:rsid w:val="002A1E0D"/>
    <w:rsid w:val="002A2625"/>
    <w:rsid w:val="002A2943"/>
    <w:rsid w:val="002A36F2"/>
    <w:rsid w:val="002B1C84"/>
    <w:rsid w:val="002B5F33"/>
    <w:rsid w:val="002B68AB"/>
    <w:rsid w:val="002B73D5"/>
    <w:rsid w:val="002C063B"/>
    <w:rsid w:val="002C1DBD"/>
    <w:rsid w:val="002C2F13"/>
    <w:rsid w:val="002C3375"/>
    <w:rsid w:val="002C3766"/>
    <w:rsid w:val="002C3B04"/>
    <w:rsid w:val="002C401F"/>
    <w:rsid w:val="002C4623"/>
    <w:rsid w:val="002C6B97"/>
    <w:rsid w:val="002D16C9"/>
    <w:rsid w:val="002D184D"/>
    <w:rsid w:val="002D2118"/>
    <w:rsid w:val="002D3BF6"/>
    <w:rsid w:val="002D3E12"/>
    <w:rsid w:val="002D78E5"/>
    <w:rsid w:val="002D7EEA"/>
    <w:rsid w:val="002E470D"/>
    <w:rsid w:val="002E5433"/>
    <w:rsid w:val="002E6237"/>
    <w:rsid w:val="002E647E"/>
    <w:rsid w:val="002F0FCE"/>
    <w:rsid w:val="002F183D"/>
    <w:rsid w:val="002F214A"/>
    <w:rsid w:val="002F2297"/>
    <w:rsid w:val="002F50EB"/>
    <w:rsid w:val="002F5ED4"/>
    <w:rsid w:val="002F61C0"/>
    <w:rsid w:val="00302D1D"/>
    <w:rsid w:val="0030394E"/>
    <w:rsid w:val="003042D6"/>
    <w:rsid w:val="00305790"/>
    <w:rsid w:val="0031036E"/>
    <w:rsid w:val="003103BE"/>
    <w:rsid w:val="003109E0"/>
    <w:rsid w:val="00310EB6"/>
    <w:rsid w:val="003148D7"/>
    <w:rsid w:val="00314A62"/>
    <w:rsid w:val="00314CAD"/>
    <w:rsid w:val="00320DF2"/>
    <w:rsid w:val="0032196A"/>
    <w:rsid w:val="003219E4"/>
    <w:rsid w:val="003257F2"/>
    <w:rsid w:val="00326925"/>
    <w:rsid w:val="00330A4B"/>
    <w:rsid w:val="00331EF4"/>
    <w:rsid w:val="00333A0A"/>
    <w:rsid w:val="0033486B"/>
    <w:rsid w:val="003354C4"/>
    <w:rsid w:val="0033648E"/>
    <w:rsid w:val="00337EAE"/>
    <w:rsid w:val="00341720"/>
    <w:rsid w:val="00344FFF"/>
    <w:rsid w:val="003458B3"/>
    <w:rsid w:val="00350644"/>
    <w:rsid w:val="00352A01"/>
    <w:rsid w:val="0035375D"/>
    <w:rsid w:val="003544DD"/>
    <w:rsid w:val="00354E0A"/>
    <w:rsid w:val="00356075"/>
    <w:rsid w:val="00365C5C"/>
    <w:rsid w:val="00366224"/>
    <w:rsid w:val="00366B1A"/>
    <w:rsid w:val="00371670"/>
    <w:rsid w:val="003742E2"/>
    <w:rsid w:val="003748F7"/>
    <w:rsid w:val="00375B55"/>
    <w:rsid w:val="0037736E"/>
    <w:rsid w:val="00377B66"/>
    <w:rsid w:val="00381011"/>
    <w:rsid w:val="00381C57"/>
    <w:rsid w:val="00381F80"/>
    <w:rsid w:val="00384B90"/>
    <w:rsid w:val="003908A3"/>
    <w:rsid w:val="0039177E"/>
    <w:rsid w:val="003917EB"/>
    <w:rsid w:val="00391EA8"/>
    <w:rsid w:val="00394DF8"/>
    <w:rsid w:val="00394F4A"/>
    <w:rsid w:val="00396ACC"/>
    <w:rsid w:val="003A0A0C"/>
    <w:rsid w:val="003A40A9"/>
    <w:rsid w:val="003A5E0C"/>
    <w:rsid w:val="003B12F8"/>
    <w:rsid w:val="003B191E"/>
    <w:rsid w:val="003B31C1"/>
    <w:rsid w:val="003B330C"/>
    <w:rsid w:val="003B4BEE"/>
    <w:rsid w:val="003B7AD0"/>
    <w:rsid w:val="003C118A"/>
    <w:rsid w:val="003C19F3"/>
    <w:rsid w:val="003C5C2D"/>
    <w:rsid w:val="003C7DEB"/>
    <w:rsid w:val="003D5CC6"/>
    <w:rsid w:val="003E46B5"/>
    <w:rsid w:val="003E640D"/>
    <w:rsid w:val="003E66F0"/>
    <w:rsid w:val="003F0532"/>
    <w:rsid w:val="003F16CE"/>
    <w:rsid w:val="003F3764"/>
    <w:rsid w:val="003F4FA8"/>
    <w:rsid w:val="003F5D86"/>
    <w:rsid w:val="003F72E1"/>
    <w:rsid w:val="003F7651"/>
    <w:rsid w:val="00401FEA"/>
    <w:rsid w:val="004036E7"/>
    <w:rsid w:val="00404479"/>
    <w:rsid w:val="0040631F"/>
    <w:rsid w:val="00406D6D"/>
    <w:rsid w:val="00407618"/>
    <w:rsid w:val="0041287A"/>
    <w:rsid w:val="0041288A"/>
    <w:rsid w:val="00412FAF"/>
    <w:rsid w:val="0041321D"/>
    <w:rsid w:val="00415CB1"/>
    <w:rsid w:val="00420453"/>
    <w:rsid w:val="00421D20"/>
    <w:rsid w:val="00423BD6"/>
    <w:rsid w:val="00425B0A"/>
    <w:rsid w:val="00426BA1"/>
    <w:rsid w:val="0043107A"/>
    <w:rsid w:val="00431DFA"/>
    <w:rsid w:val="0043660B"/>
    <w:rsid w:val="00436CC5"/>
    <w:rsid w:val="00437F87"/>
    <w:rsid w:val="00444AFA"/>
    <w:rsid w:val="00444F09"/>
    <w:rsid w:val="004469BC"/>
    <w:rsid w:val="00447B89"/>
    <w:rsid w:val="00450812"/>
    <w:rsid w:val="00450FC0"/>
    <w:rsid w:val="004514E3"/>
    <w:rsid w:val="00451CA7"/>
    <w:rsid w:val="00451F8B"/>
    <w:rsid w:val="004536D5"/>
    <w:rsid w:val="00453EB4"/>
    <w:rsid w:val="00453F77"/>
    <w:rsid w:val="004559B2"/>
    <w:rsid w:val="00456189"/>
    <w:rsid w:val="004561D9"/>
    <w:rsid w:val="00460C1E"/>
    <w:rsid w:val="00462356"/>
    <w:rsid w:val="00462626"/>
    <w:rsid w:val="00463BF4"/>
    <w:rsid w:val="00464A77"/>
    <w:rsid w:val="00465D44"/>
    <w:rsid w:val="00465ED1"/>
    <w:rsid w:val="00474576"/>
    <w:rsid w:val="00475500"/>
    <w:rsid w:val="00476B9C"/>
    <w:rsid w:val="00481628"/>
    <w:rsid w:val="00482139"/>
    <w:rsid w:val="00482607"/>
    <w:rsid w:val="00482EA5"/>
    <w:rsid w:val="00484472"/>
    <w:rsid w:val="0048458C"/>
    <w:rsid w:val="00487891"/>
    <w:rsid w:val="00487DFA"/>
    <w:rsid w:val="00495DC4"/>
    <w:rsid w:val="00496292"/>
    <w:rsid w:val="004A4986"/>
    <w:rsid w:val="004A739D"/>
    <w:rsid w:val="004B234A"/>
    <w:rsid w:val="004B6CC0"/>
    <w:rsid w:val="004B6F78"/>
    <w:rsid w:val="004B7983"/>
    <w:rsid w:val="004C0CA1"/>
    <w:rsid w:val="004C220C"/>
    <w:rsid w:val="004C4747"/>
    <w:rsid w:val="004C4C6E"/>
    <w:rsid w:val="004C7021"/>
    <w:rsid w:val="004D03A5"/>
    <w:rsid w:val="004D2EB9"/>
    <w:rsid w:val="004D35A9"/>
    <w:rsid w:val="004D3844"/>
    <w:rsid w:val="004D3BEF"/>
    <w:rsid w:val="004D6174"/>
    <w:rsid w:val="004D6D03"/>
    <w:rsid w:val="004D7C98"/>
    <w:rsid w:val="004E7476"/>
    <w:rsid w:val="004F0F76"/>
    <w:rsid w:val="004F1E5A"/>
    <w:rsid w:val="004F37D1"/>
    <w:rsid w:val="004F3DFF"/>
    <w:rsid w:val="004F4B80"/>
    <w:rsid w:val="004F5C01"/>
    <w:rsid w:val="004F61D8"/>
    <w:rsid w:val="004F641A"/>
    <w:rsid w:val="004F7409"/>
    <w:rsid w:val="004F7C16"/>
    <w:rsid w:val="005000F4"/>
    <w:rsid w:val="00500C5B"/>
    <w:rsid w:val="00507C57"/>
    <w:rsid w:val="00507DF7"/>
    <w:rsid w:val="0051109D"/>
    <w:rsid w:val="005124A4"/>
    <w:rsid w:val="00512B2D"/>
    <w:rsid w:val="00512BCD"/>
    <w:rsid w:val="00513DAC"/>
    <w:rsid w:val="00515888"/>
    <w:rsid w:val="0051754E"/>
    <w:rsid w:val="00517DD1"/>
    <w:rsid w:val="00517FC2"/>
    <w:rsid w:val="00525A30"/>
    <w:rsid w:val="00526CCC"/>
    <w:rsid w:val="005325BD"/>
    <w:rsid w:val="00535D14"/>
    <w:rsid w:val="00536DF8"/>
    <w:rsid w:val="005371FB"/>
    <w:rsid w:val="00540418"/>
    <w:rsid w:val="00542DCD"/>
    <w:rsid w:val="00542F16"/>
    <w:rsid w:val="00543939"/>
    <w:rsid w:val="00545C4D"/>
    <w:rsid w:val="00547BD0"/>
    <w:rsid w:val="005500AA"/>
    <w:rsid w:val="0055140A"/>
    <w:rsid w:val="0055188D"/>
    <w:rsid w:val="00551C08"/>
    <w:rsid w:val="00555057"/>
    <w:rsid w:val="0055557F"/>
    <w:rsid w:val="00560EBD"/>
    <w:rsid w:val="0056191F"/>
    <w:rsid w:val="005620C6"/>
    <w:rsid w:val="00562F8E"/>
    <w:rsid w:val="00567667"/>
    <w:rsid w:val="00573866"/>
    <w:rsid w:val="005821AC"/>
    <w:rsid w:val="005853A0"/>
    <w:rsid w:val="00586294"/>
    <w:rsid w:val="005903AA"/>
    <w:rsid w:val="00591AD5"/>
    <w:rsid w:val="00591C94"/>
    <w:rsid w:val="00592A93"/>
    <w:rsid w:val="005A0282"/>
    <w:rsid w:val="005A0351"/>
    <w:rsid w:val="005A0E6F"/>
    <w:rsid w:val="005A2171"/>
    <w:rsid w:val="005A22A8"/>
    <w:rsid w:val="005A26A1"/>
    <w:rsid w:val="005A5AAA"/>
    <w:rsid w:val="005A6828"/>
    <w:rsid w:val="005B5DC8"/>
    <w:rsid w:val="005B6EB3"/>
    <w:rsid w:val="005B700C"/>
    <w:rsid w:val="005B74BC"/>
    <w:rsid w:val="005C0257"/>
    <w:rsid w:val="005C0DBE"/>
    <w:rsid w:val="005C76C0"/>
    <w:rsid w:val="005D437B"/>
    <w:rsid w:val="005D5692"/>
    <w:rsid w:val="005E035A"/>
    <w:rsid w:val="005E130C"/>
    <w:rsid w:val="005E20D6"/>
    <w:rsid w:val="005E27DB"/>
    <w:rsid w:val="005E2D6A"/>
    <w:rsid w:val="005E549F"/>
    <w:rsid w:val="005E593B"/>
    <w:rsid w:val="005E6687"/>
    <w:rsid w:val="005E739B"/>
    <w:rsid w:val="005F0AFB"/>
    <w:rsid w:val="005F68B6"/>
    <w:rsid w:val="00600698"/>
    <w:rsid w:val="00606D2B"/>
    <w:rsid w:val="00610983"/>
    <w:rsid w:val="006122EA"/>
    <w:rsid w:val="0061302D"/>
    <w:rsid w:val="006138B0"/>
    <w:rsid w:val="00613AFF"/>
    <w:rsid w:val="00616894"/>
    <w:rsid w:val="00617991"/>
    <w:rsid w:val="006209D4"/>
    <w:rsid w:val="006232C2"/>
    <w:rsid w:val="006258A8"/>
    <w:rsid w:val="006258EE"/>
    <w:rsid w:val="00625A54"/>
    <w:rsid w:val="00625C0B"/>
    <w:rsid w:val="00630741"/>
    <w:rsid w:val="006362D3"/>
    <w:rsid w:val="006373D2"/>
    <w:rsid w:val="00637E69"/>
    <w:rsid w:val="00640B9E"/>
    <w:rsid w:val="00640C1B"/>
    <w:rsid w:val="00642108"/>
    <w:rsid w:val="00643BE8"/>
    <w:rsid w:val="00643F9A"/>
    <w:rsid w:val="006447DF"/>
    <w:rsid w:val="00646967"/>
    <w:rsid w:val="006477BE"/>
    <w:rsid w:val="006519C6"/>
    <w:rsid w:val="0065583B"/>
    <w:rsid w:val="0065596B"/>
    <w:rsid w:val="00660CB8"/>
    <w:rsid w:val="00662610"/>
    <w:rsid w:val="006640DC"/>
    <w:rsid w:val="0066634C"/>
    <w:rsid w:val="006665FD"/>
    <w:rsid w:val="00670A16"/>
    <w:rsid w:val="006718D1"/>
    <w:rsid w:val="00672810"/>
    <w:rsid w:val="00674F0A"/>
    <w:rsid w:val="006766BA"/>
    <w:rsid w:val="00677E17"/>
    <w:rsid w:val="006812D1"/>
    <w:rsid w:val="006834B6"/>
    <w:rsid w:val="00684021"/>
    <w:rsid w:val="006845C8"/>
    <w:rsid w:val="006852D1"/>
    <w:rsid w:val="00685D1B"/>
    <w:rsid w:val="00692182"/>
    <w:rsid w:val="006946CA"/>
    <w:rsid w:val="00694A93"/>
    <w:rsid w:val="006952A3"/>
    <w:rsid w:val="00695457"/>
    <w:rsid w:val="006958F0"/>
    <w:rsid w:val="00697A39"/>
    <w:rsid w:val="006A3659"/>
    <w:rsid w:val="006A3BCF"/>
    <w:rsid w:val="006A5381"/>
    <w:rsid w:val="006A602A"/>
    <w:rsid w:val="006A67D7"/>
    <w:rsid w:val="006A6881"/>
    <w:rsid w:val="006A6F63"/>
    <w:rsid w:val="006A7872"/>
    <w:rsid w:val="006B2205"/>
    <w:rsid w:val="006B2AD9"/>
    <w:rsid w:val="006B358E"/>
    <w:rsid w:val="006C0932"/>
    <w:rsid w:val="006C0A3F"/>
    <w:rsid w:val="006C116C"/>
    <w:rsid w:val="006C5C12"/>
    <w:rsid w:val="006C6397"/>
    <w:rsid w:val="006C6B15"/>
    <w:rsid w:val="006D0A41"/>
    <w:rsid w:val="006D106F"/>
    <w:rsid w:val="006D1610"/>
    <w:rsid w:val="006D3026"/>
    <w:rsid w:val="006D3BBE"/>
    <w:rsid w:val="006D3F14"/>
    <w:rsid w:val="006D3FE6"/>
    <w:rsid w:val="006D4BC9"/>
    <w:rsid w:val="006D6CBD"/>
    <w:rsid w:val="006D73BD"/>
    <w:rsid w:val="006E26A2"/>
    <w:rsid w:val="006E29C3"/>
    <w:rsid w:val="006E40F6"/>
    <w:rsid w:val="006E5717"/>
    <w:rsid w:val="006F0603"/>
    <w:rsid w:val="006F0974"/>
    <w:rsid w:val="006F37BC"/>
    <w:rsid w:val="006F3AB7"/>
    <w:rsid w:val="006F41F8"/>
    <w:rsid w:val="006F437F"/>
    <w:rsid w:val="006F48BD"/>
    <w:rsid w:val="006F5EB2"/>
    <w:rsid w:val="006F77C5"/>
    <w:rsid w:val="007013A3"/>
    <w:rsid w:val="00705B9D"/>
    <w:rsid w:val="00710F38"/>
    <w:rsid w:val="0071194C"/>
    <w:rsid w:val="007124B3"/>
    <w:rsid w:val="00713754"/>
    <w:rsid w:val="007150A2"/>
    <w:rsid w:val="00715FE2"/>
    <w:rsid w:val="00716D87"/>
    <w:rsid w:val="00717498"/>
    <w:rsid w:val="00720648"/>
    <w:rsid w:val="0072158E"/>
    <w:rsid w:val="0072296C"/>
    <w:rsid w:val="007267F5"/>
    <w:rsid w:val="00730DA2"/>
    <w:rsid w:val="00731B99"/>
    <w:rsid w:val="00732E2A"/>
    <w:rsid w:val="0073337B"/>
    <w:rsid w:val="00734078"/>
    <w:rsid w:val="00734419"/>
    <w:rsid w:val="00734441"/>
    <w:rsid w:val="00735904"/>
    <w:rsid w:val="00735DCC"/>
    <w:rsid w:val="007409D2"/>
    <w:rsid w:val="00741304"/>
    <w:rsid w:val="007441C3"/>
    <w:rsid w:val="007442E3"/>
    <w:rsid w:val="007444CC"/>
    <w:rsid w:val="00745C1F"/>
    <w:rsid w:val="007468A2"/>
    <w:rsid w:val="00751C7B"/>
    <w:rsid w:val="00752B23"/>
    <w:rsid w:val="00752FDD"/>
    <w:rsid w:val="0075442C"/>
    <w:rsid w:val="00755D06"/>
    <w:rsid w:val="00762212"/>
    <w:rsid w:val="007659F6"/>
    <w:rsid w:val="00767352"/>
    <w:rsid w:val="007724D5"/>
    <w:rsid w:val="00777B40"/>
    <w:rsid w:val="007818C5"/>
    <w:rsid w:val="0078440E"/>
    <w:rsid w:val="00786001"/>
    <w:rsid w:val="007910EC"/>
    <w:rsid w:val="00791E12"/>
    <w:rsid w:val="007926D7"/>
    <w:rsid w:val="007A0708"/>
    <w:rsid w:val="007A1336"/>
    <w:rsid w:val="007A24EB"/>
    <w:rsid w:val="007B206D"/>
    <w:rsid w:val="007B5EF6"/>
    <w:rsid w:val="007C114F"/>
    <w:rsid w:val="007C117A"/>
    <w:rsid w:val="007C5A80"/>
    <w:rsid w:val="007C7A75"/>
    <w:rsid w:val="007C7F8C"/>
    <w:rsid w:val="007D011C"/>
    <w:rsid w:val="007D16F8"/>
    <w:rsid w:val="007D3F06"/>
    <w:rsid w:val="007D420A"/>
    <w:rsid w:val="007D46A9"/>
    <w:rsid w:val="007D515E"/>
    <w:rsid w:val="007D6BB2"/>
    <w:rsid w:val="007D7343"/>
    <w:rsid w:val="007D798C"/>
    <w:rsid w:val="007E014E"/>
    <w:rsid w:val="007E0E13"/>
    <w:rsid w:val="007E15EC"/>
    <w:rsid w:val="007E4040"/>
    <w:rsid w:val="007E5133"/>
    <w:rsid w:val="007E5A7B"/>
    <w:rsid w:val="007E5FAF"/>
    <w:rsid w:val="007F0262"/>
    <w:rsid w:val="007F3F70"/>
    <w:rsid w:val="007F42D9"/>
    <w:rsid w:val="007F65F1"/>
    <w:rsid w:val="007F6EC5"/>
    <w:rsid w:val="00804019"/>
    <w:rsid w:val="008076EF"/>
    <w:rsid w:val="00810E3C"/>
    <w:rsid w:val="00812BA6"/>
    <w:rsid w:val="008136EF"/>
    <w:rsid w:val="00816803"/>
    <w:rsid w:val="00817E2F"/>
    <w:rsid w:val="00823721"/>
    <w:rsid w:val="00826ADE"/>
    <w:rsid w:val="00830C2B"/>
    <w:rsid w:val="00834C92"/>
    <w:rsid w:val="008355E3"/>
    <w:rsid w:val="008357DD"/>
    <w:rsid w:val="00836346"/>
    <w:rsid w:val="008418EC"/>
    <w:rsid w:val="008438D3"/>
    <w:rsid w:val="00844D4E"/>
    <w:rsid w:val="0085095C"/>
    <w:rsid w:val="00854A3B"/>
    <w:rsid w:val="00855998"/>
    <w:rsid w:val="008623F4"/>
    <w:rsid w:val="0086657F"/>
    <w:rsid w:val="00871A32"/>
    <w:rsid w:val="008763D5"/>
    <w:rsid w:val="00876AC5"/>
    <w:rsid w:val="00876E36"/>
    <w:rsid w:val="0088007E"/>
    <w:rsid w:val="00880A08"/>
    <w:rsid w:val="008852D0"/>
    <w:rsid w:val="00886381"/>
    <w:rsid w:val="0088681B"/>
    <w:rsid w:val="008875F3"/>
    <w:rsid w:val="00890B80"/>
    <w:rsid w:val="00890B87"/>
    <w:rsid w:val="0089221A"/>
    <w:rsid w:val="00893151"/>
    <w:rsid w:val="008946C2"/>
    <w:rsid w:val="008966E5"/>
    <w:rsid w:val="008A117A"/>
    <w:rsid w:val="008A1B3D"/>
    <w:rsid w:val="008B0F7F"/>
    <w:rsid w:val="008B18B2"/>
    <w:rsid w:val="008B19F2"/>
    <w:rsid w:val="008B1D6E"/>
    <w:rsid w:val="008B1F58"/>
    <w:rsid w:val="008B3E28"/>
    <w:rsid w:val="008B4B44"/>
    <w:rsid w:val="008B5235"/>
    <w:rsid w:val="008B6842"/>
    <w:rsid w:val="008C0936"/>
    <w:rsid w:val="008C119A"/>
    <w:rsid w:val="008C1F1E"/>
    <w:rsid w:val="008D0848"/>
    <w:rsid w:val="008D0FC7"/>
    <w:rsid w:val="008D42E3"/>
    <w:rsid w:val="008E02C1"/>
    <w:rsid w:val="008E10C9"/>
    <w:rsid w:val="008E24B2"/>
    <w:rsid w:val="008E24D3"/>
    <w:rsid w:val="008E3D27"/>
    <w:rsid w:val="008E4B49"/>
    <w:rsid w:val="008F7903"/>
    <w:rsid w:val="0090132D"/>
    <w:rsid w:val="00902518"/>
    <w:rsid w:val="00904B5E"/>
    <w:rsid w:val="009109AA"/>
    <w:rsid w:val="009125CB"/>
    <w:rsid w:val="009167F5"/>
    <w:rsid w:val="0092333E"/>
    <w:rsid w:val="00924A4D"/>
    <w:rsid w:val="00925480"/>
    <w:rsid w:val="00930224"/>
    <w:rsid w:val="00932C01"/>
    <w:rsid w:val="009341CF"/>
    <w:rsid w:val="00936C6B"/>
    <w:rsid w:val="00940D80"/>
    <w:rsid w:val="00942F17"/>
    <w:rsid w:val="00946808"/>
    <w:rsid w:val="00951B3C"/>
    <w:rsid w:val="0095593C"/>
    <w:rsid w:val="0095646A"/>
    <w:rsid w:val="00963006"/>
    <w:rsid w:val="00963D05"/>
    <w:rsid w:val="00966026"/>
    <w:rsid w:val="00967106"/>
    <w:rsid w:val="00971B1D"/>
    <w:rsid w:val="00972DCF"/>
    <w:rsid w:val="00973468"/>
    <w:rsid w:val="00973F92"/>
    <w:rsid w:val="009746F0"/>
    <w:rsid w:val="00981358"/>
    <w:rsid w:val="00984663"/>
    <w:rsid w:val="00985EAC"/>
    <w:rsid w:val="009900CF"/>
    <w:rsid w:val="0099156C"/>
    <w:rsid w:val="00993A73"/>
    <w:rsid w:val="00993D66"/>
    <w:rsid w:val="00993D6B"/>
    <w:rsid w:val="00994D0E"/>
    <w:rsid w:val="00994D3C"/>
    <w:rsid w:val="009A7BA8"/>
    <w:rsid w:val="009B1B89"/>
    <w:rsid w:val="009B3CAC"/>
    <w:rsid w:val="009B4DB9"/>
    <w:rsid w:val="009B4F5F"/>
    <w:rsid w:val="009B755A"/>
    <w:rsid w:val="009C02EC"/>
    <w:rsid w:val="009C11AA"/>
    <w:rsid w:val="009C1551"/>
    <w:rsid w:val="009C21E2"/>
    <w:rsid w:val="009C246F"/>
    <w:rsid w:val="009C2BAC"/>
    <w:rsid w:val="009C344A"/>
    <w:rsid w:val="009C396A"/>
    <w:rsid w:val="009C520F"/>
    <w:rsid w:val="009D123C"/>
    <w:rsid w:val="009D236C"/>
    <w:rsid w:val="009D422A"/>
    <w:rsid w:val="009D4386"/>
    <w:rsid w:val="009D59B9"/>
    <w:rsid w:val="009D633B"/>
    <w:rsid w:val="009D6646"/>
    <w:rsid w:val="009D7144"/>
    <w:rsid w:val="009D7E39"/>
    <w:rsid w:val="009E0589"/>
    <w:rsid w:val="009E457A"/>
    <w:rsid w:val="009F2286"/>
    <w:rsid w:val="009F2827"/>
    <w:rsid w:val="009F4D93"/>
    <w:rsid w:val="009F7A45"/>
    <w:rsid w:val="00A01247"/>
    <w:rsid w:val="00A0140F"/>
    <w:rsid w:val="00A03DE1"/>
    <w:rsid w:val="00A11C23"/>
    <w:rsid w:val="00A15524"/>
    <w:rsid w:val="00A15C95"/>
    <w:rsid w:val="00A15F56"/>
    <w:rsid w:val="00A16315"/>
    <w:rsid w:val="00A1740A"/>
    <w:rsid w:val="00A17596"/>
    <w:rsid w:val="00A21630"/>
    <w:rsid w:val="00A22C7B"/>
    <w:rsid w:val="00A24942"/>
    <w:rsid w:val="00A263E9"/>
    <w:rsid w:val="00A32546"/>
    <w:rsid w:val="00A3254E"/>
    <w:rsid w:val="00A326EE"/>
    <w:rsid w:val="00A3413E"/>
    <w:rsid w:val="00A35301"/>
    <w:rsid w:val="00A35539"/>
    <w:rsid w:val="00A368F1"/>
    <w:rsid w:val="00A4336D"/>
    <w:rsid w:val="00A435C3"/>
    <w:rsid w:val="00A43981"/>
    <w:rsid w:val="00A43CB4"/>
    <w:rsid w:val="00A44795"/>
    <w:rsid w:val="00A44BFE"/>
    <w:rsid w:val="00A46B28"/>
    <w:rsid w:val="00A46F19"/>
    <w:rsid w:val="00A47043"/>
    <w:rsid w:val="00A473DF"/>
    <w:rsid w:val="00A50306"/>
    <w:rsid w:val="00A55B72"/>
    <w:rsid w:val="00A67FAB"/>
    <w:rsid w:val="00A74843"/>
    <w:rsid w:val="00A752DD"/>
    <w:rsid w:val="00A77F8C"/>
    <w:rsid w:val="00A81233"/>
    <w:rsid w:val="00A8291C"/>
    <w:rsid w:val="00A8352F"/>
    <w:rsid w:val="00A878EA"/>
    <w:rsid w:val="00A92559"/>
    <w:rsid w:val="00A937F5"/>
    <w:rsid w:val="00A962E4"/>
    <w:rsid w:val="00A97F82"/>
    <w:rsid w:val="00AA0C40"/>
    <w:rsid w:val="00AA1EC4"/>
    <w:rsid w:val="00AA3E3D"/>
    <w:rsid w:val="00AA54BF"/>
    <w:rsid w:val="00AB2222"/>
    <w:rsid w:val="00AB3283"/>
    <w:rsid w:val="00AB3441"/>
    <w:rsid w:val="00AB3AF8"/>
    <w:rsid w:val="00AB3E07"/>
    <w:rsid w:val="00AB401A"/>
    <w:rsid w:val="00AB4598"/>
    <w:rsid w:val="00AB588A"/>
    <w:rsid w:val="00AB644C"/>
    <w:rsid w:val="00AB7A4F"/>
    <w:rsid w:val="00AC3AF4"/>
    <w:rsid w:val="00AC4D21"/>
    <w:rsid w:val="00AD0CB3"/>
    <w:rsid w:val="00AD1AB6"/>
    <w:rsid w:val="00AD2FDE"/>
    <w:rsid w:val="00AD3E12"/>
    <w:rsid w:val="00AD4E48"/>
    <w:rsid w:val="00AD554D"/>
    <w:rsid w:val="00AE01DB"/>
    <w:rsid w:val="00AE1CBE"/>
    <w:rsid w:val="00AE1F1C"/>
    <w:rsid w:val="00AE3C95"/>
    <w:rsid w:val="00AE4E68"/>
    <w:rsid w:val="00AE6220"/>
    <w:rsid w:val="00AE6FD9"/>
    <w:rsid w:val="00AF6C6B"/>
    <w:rsid w:val="00B00DAD"/>
    <w:rsid w:val="00B012F4"/>
    <w:rsid w:val="00B01D37"/>
    <w:rsid w:val="00B03B3C"/>
    <w:rsid w:val="00B04CD2"/>
    <w:rsid w:val="00B100C6"/>
    <w:rsid w:val="00B100E3"/>
    <w:rsid w:val="00B10471"/>
    <w:rsid w:val="00B10A4D"/>
    <w:rsid w:val="00B10C8D"/>
    <w:rsid w:val="00B12063"/>
    <w:rsid w:val="00B12F7F"/>
    <w:rsid w:val="00B13813"/>
    <w:rsid w:val="00B139AB"/>
    <w:rsid w:val="00B1654D"/>
    <w:rsid w:val="00B20C6B"/>
    <w:rsid w:val="00B215A8"/>
    <w:rsid w:val="00B21DE5"/>
    <w:rsid w:val="00B23DF6"/>
    <w:rsid w:val="00B26934"/>
    <w:rsid w:val="00B314B8"/>
    <w:rsid w:val="00B315A0"/>
    <w:rsid w:val="00B336DD"/>
    <w:rsid w:val="00B3741B"/>
    <w:rsid w:val="00B4082A"/>
    <w:rsid w:val="00B40E4C"/>
    <w:rsid w:val="00B426AD"/>
    <w:rsid w:val="00B42E65"/>
    <w:rsid w:val="00B47C06"/>
    <w:rsid w:val="00B510DC"/>
    <w:rsid w:val="00B52D00"/>
    <w:rsid w:val="00B53072"/>
    <w:rsid w:val="00B5414F"/>
    <w:rsid w:val="00B54B5F"/>
    <w:rsid w:val="00B55F49"/>
    <w:rsid w:val="00B56FC9"/>
    <w:rsid w:val="00B6149F"/>
    <w:rsid w:val="00B61695"/>
    <w:rsid w:val="00B61E4B"/>
    <w:rsid w:val="00B627FF"/>
    <w:rsid w:val="00B6299B"/>
    <w:rsid w:val="00B62BA1"/>
    <w:rsid w:val="00B70DCD"/>
    <w:rsid w:val="00B73B8C"/>
    <w:rsid w:val="00B75275"/>
    <w:rsid w:val="00B753FC"/>
    <w:rsid w:val="00B75BB3"/>
    <w:rsid w:val="00B765A8"/>
    <w:rsid w:val="00B7668A"/>
    <w:rsid w:val="00B87777"/>
    <w:rsid w:val="00B93C01"/>
    <w:rsid w:val="00B943CB"/>
    <w:rsid w:val="00B94E41"/>
    <w:rsid w:val="00B95854"/>
    <w:rsid w:val="00B96BC9"/>
    <w:rsid w:val="00BA00D0"/>
    <w:rsid w:val="00BA0547"/>
    <w:rsid w:val="00BA105D"/>
    <w:rsid w:val="00BA1665"/>
    <w:rsid w:val="00BA17A2"/>
    <w:rsid w:val="00BA3271"/>
    <w:rsid w:val="00BA4D85"/>
    <w:rsid w:val="00BA4E2A"/>
    <w:rsid w:val="00BA4E9E"/>
    <w:rsid w:val="00BB0437"/>
    <w:rsid w:val="00BB1713"/>
    <w:rsid w:val="00BB1BEC"/>
    <w:rsid w:val="00BB27EA"/>
    <w:rsid w:val="00BB2FA6"/>
    <w:rsid w:val="00BB4A6C"/>
    <w:rsid w:val="00BB4D7D"/>
    <w:rsid w:val="00BB5927"/>
    <w:rsid w:val="00BC191C"/>
    <w:rsid w:val="00BC36D2"/>
    <w:rsid w:val="00BC618A"/>
    <w:rsid w:val="00BC62B4"/>
    <w:rsid w:val="00BD1B9D"/>
    <w:rsid w:val="00BD3E66"/>
    <w:rsid w:val="00BD47E8"/>
    <w:rsid w:val="00BD6645"/>
    <w:rsid w:val="00BE0AFC"/>
    <w:rsid w:val="00BE2702"/>
    <w:rsid w:val="00BE3E2E"/>
    <w:rsid w:val="00BE6FB3"/>
    <w:rsid w:val="00BE7743"/>
    <w:rsid w:val="00BF33B8"/>
    <w:rsid w:val="00BF3A1E"/>
    <w:rsid w:val="00BF3F53"/>
    <w:rsid w:val="00BF46CB"/>
    <w:rsid w:val="00BF47BD"/>
    <w:rsid w:val="00BF4A37"/>
    <w:rsid w:val="00BF5A35"/>
    <w:rsid w:val="00BF6E7B"/>
    <w:rsid w:val="00BF7911"/>
    <w:rsid w:val="00BF7D4B"/>
    <w:rsid w:val="00C0026D"/>
    <w:rsid w:val="00C13C99"/>
    <w:rsid w:val="00C1493D"/>
    <w:rsid w:val="00C17FB6"/>
    <w:rsid w:val="00C22C43"/>
    <w:rsid w:val="00C232EC"/>
    <w:rsid w:val="00C23D71"/>
    <w:rsid w:val="00C25915"/>
    <w:rsid w:val="00C25AFC"/>
    <w:rsid w:val="00C274C9"/>
    <w:rsid w:val="00C30FE3"/>
    <w:rsid w:val="00C31B8E"/>
    <w:rsid w:val="00C32B58"/>
    <w:rsid w:val="00C32C54"/>
    <w:rsid w:val="00C3482D"/>
    <w:rsid w:val="00C35114"/>
    <w:rsid w:val="00C36779"/>
    <w:rsid w:val="00C42770"/>
    <w:rsid w:val="00C42941"/>
    <w:rsid w:val="00C46AAC"/>
    <w:rsid w:val="00C47362"/>
    <w:rsid w:val="00C530EF"/>
    <w:rsid w:val="00C537B7"/>
    <w:rsid w:val="00C545BB"/>
    <w:rsid w:val="00C563C5"/>
    <w:rsid w:val="00C574E9"/>
    <w:rsid w:val="00C60B01"/>
    <w:rsid w:val="00C60C43"/>
    <w:rsid w:val="00C624E1"/>
    <w:rsid w:val="00C63778"/>
    <w:rsid w:val="00C63AE6"/>
    <w:rsid w:val="00C66BDC"/>
    <w:rsid w:val="00C66D5B"/>
    <w:rsid w:val="00C70C4A"/>
    <w:rsid w:val="00C71CDB"/>
    <w:rsid w:val="00C72A16"/>
    <w:rsid w:val="00C73BBD"/>
    <w:rsid w:val="00C8077E"/>
    <w:rsid w:val="00C8359E"/>
    <w:rsid w:val="00C852C9"/>
    <w:rsid w:val="00C8705C"/>
    <w:rsid w:val="00C8747D"/>
    <w:rsid w:val="00C87F22"/>
    <w:rsid w:val="00C918A7"/>
    <w:rsid w:val="00C928A4"/>
    <w:rsid w:val="00C92B8F"/>
    <w:rsid w:val="00C93AD5"/>
    <w:rsid w:val="00C94FFE"/>
    <w:rsid w:val="00C95246"/>
    <w:rsid w:val="00CA06D7"/>
    <w:rsid w:val="00CA5625"/>
    <w:rsid w:val="00CA5CBC"/>
    <w:rsid w:val="00CA7AEF"/>
    <w:rsid w:val="00CB3D62"/>
    <w:rsid w:val="00CB538F"/>
    <w:rsid w:val="00CC0AA6"/>
    <w:rsid w:val="00CC23AA"/>
    <w:rsid w:val="00CC2E18"/>
    <w:rsid w:val="00CC55AE"/>
    <w:rsid w:val="00CC68D6"/>
    <w:rsid w:val="00CD0650"/>
    <w:rsid w:val="00CD38C0"/>
    <w:rsid w:val="00CD5E4E"/>
    <w:rsid w:val="00CE0D4F"/>
    <w:rsid w:val="00CE42A8"/>
    <w:rsid w:val="00CE4EF7"/>
    <w:rsid w:val="00CE5677"/>
    <w:rsid w:val="00CF203F"/>
    <w:rsid w:val="00CF2D98"/>
    <w:rsid w:val="00CF34BC"/>
    <w:rsid w:val="00CF404A"/>
    <w:rsid w:val="00CF4490"/>
    <w:rsid w:val="00CF7974"/>
    <w:rsid w:val="00CF79C3"/>
    <w:rsid w:val="00D00F37"/>
    <w:rsid w:val="00D01AFE"/>
    <w:rsid w:val="00D03134"/>
    <w:rsid w:val="00D06F1F"/>
    <w:rsid w:val="00D07685"/>
    <w:rsid w:val="00D14C20"/>
    <w:rsid w:val="00D14C52"/>
    <w:rsid w:val="00D17EF8"/>
    <w:rsid w:val="00D22E49"/>
    <w:rsid w:val="00D24239"/>
    <w:rsid w:val="00D25048"/>
    <w:rsid w:val="00D25623"/>
    <w:rsid w:val="00D30A4E"/>
    <w:rsid w:val="00D36483"/>
    <w:rsid w:val="00D37434"/>
    <w:rsid w:val="00D3788E"/>
    <w:rsid w:val="00D40A28"/>
    <w:rsid w:val="00D41018"/>
    <w:rsid w:val="00D4128C"/>
    <w:rsid w:val="00D4376D"/>
    <w:rsid w:val="00D474EC"/>
    <w:rsid w:val="00D50416"/>
    <w:rsid w:val="00D53F1D"/>
    <w:rsid w:val="00D551A6"/>
    <w:rsid w:val="00D572FC"/>
    <w:rsid w:val="00D5755D"/>
    <w:rsid w:val="00D6034C"/>
    <w:rsid w:val="00D65B0C"/>
    <w:rsid w:val="00D67AE1"/>
    <w:rsid w:val="00D67CD4"/>
    <w:rsid w:val="00D71E6F"/>
    <w:rsid w:val="00D72775"/>
    <w:rsid w:val="00D73EE3"/>
    <w:rsid w:val="00D74BFA"/>
    <w:rsid w:val="00D75DF0"/>
    <w:rsid w:val="00D766CD"/>
    <w:rsid w:val="00D82672"/>
    <w:rsid w:val="00D82B28"/>
    <w:rsid w:val="00D84113"/>
    <w:rsid w:val="00D8432A"/>
    <w:rsid w:val="00D85D9F"/>
    <w:rsid w:val="00D923AC"/>
    <w:rsid w:val="00D928A2"/>
    <w:rsid w:val="00D92DD8"/>
    <w:rsid w:val="00D94067"/>
    <w:rsid w:val="00D95FE4"/>
    <w:rsid w:val="00D96BE2"/>
    <w:rsid w:val="00DA2133"/>
    <w:rsid w:val="00DA2D09"/>
    <w:rsid w:val="00DA50B4"/>
    <w:rsid w:val="00DA5802"/>
    <w:rsid w:val="00DB09F5"/>
    <w:rsid w:val="00DB0AD3"/>
    <w:rsid w:val="00DB1833"/>
    <w:rsid w:val="00DB2B2C"/>
    <w:rsid w:val="00DB38BF"/>
    <w:rsid w:val="00DB424C"/>
    <w:rsid w:val="00DB44EA"/>
    <w:rsid w:val="00DB5515"/>
    <w:rsid w:val="00DB660E"/>
    <w:rsid w:val="00DC102C"/>
    <w:rsid w:val="00DC22A8"/>
    <w:rsid w:val="00DC4353"/>
    <w:rsid w:val="00DD0F1F"/>
    <w:rsid w:val="00DD0FF1"/>
    <w:rsid w:val="00DD2B9C"/>
    <w:rsid w:val="00DD3019"/>
    <w:rsid w:val="00DD4487"/>
    <w:rsid w:val="00DD49C8"/>
    <w:rsid w:val="00DD7109"/>
    <w:rsid w:val="00DE0E03"/>
    <w:rsid w:val="00DE1873"/>
    <w:rsid w:val="00DE22F2"/>
    <w:rsid w:val="00DE33F7"/>
    <w:rsid w:val="00DE4CD3"/>
    <w:rsid w:val="00DE6492"/>
    <w:rsid w:val="00DF219A"/>
    <w:rsid w:val="00DF31C4"/>
    <w:rsid w:val="00E033C8"/>
    <w:rsid w:val="00E04697"/>
    <w:rsid w:val="00E0493B"/>
    <w:rsid w:val="00E1218E"/>
    <w:rsid w:val="00E1244B"/>
    <w:rsid w:val="00E1459D"/>
    <w:rsid w:val="00E1583C"/>
    <w:rsid w:val="00E20E75"/>
    <w:rsid w:val="00E2472C"/>
    <w:rsid w:val="00E251BD"/>
    <w:rsid w:val="00E31093"/>
    <w:rsid w:val="00E32F25"/>
    <w:rsid w:val="00E340DB"/>
    <w:rsid w:val="00E353AD"/>
    <w:rsid w:val="00E4029A"/>
    <w:rsid w:val="00E43774"/>
    <w:rsid w:val="00E43AA7"/>
    <w:rsid w:val="00E44A9B"/>
    <w:rsid w:val="00E45F9F"/>
    <w:rsid w:val="00E50540"/>
    <w:rsid w:val="00E51ED2"/>
    <w:rsid w:val="00E54923"/>
    <w:rsid w:val="00E5580D"/>
    <w:rsid w:val="00E61290"/>
    <w:rsid w:val="00E62722"/>
    <w:rsid w:val="00E64474"/>
    <w:rsid w:val="00E672C9"/>
    <w:rsid w:val="00E71421"/>
    <w:rsid w:val="00E72640"/>
    <w:rsid w:val="00E72E12"/>
    <w:rsid w:val="00E74215"/>
    <w:rsid w:val="00E74DBF"/>
    <w:rsid w:val="00E75FF7"/>
    <w:rsid w:val="00E76ADB"/>
    <w:rsid w:val="00E80844"/>
    <w:rsid w:val="00E8405A"/>
    <w:rsid w:val="00E85A4F"/>
    <w:rsid w:val="00E85EE4"/>
    <w:rsid w:val="00E863B7"/>
    <w:rsid w:val="00E906C9"/>
    <w:rsid w:val="00E90EEA"/>
    <w:rsid w:val="00E91186"/>
    <w:rsid w:val="00E95975"/>
    <w:rsid w:val="00E96EE9"/>
    <w:rsid w:val="00E96F1B"/>
    <w:rsid w:val="00EA1023"/>
    <w:rsid w:val="00EA2A9B"/>
    <w:rsid w:val="00EC0424"/>
    <w:rsid w:val="00EC042F"/>
    <w:rsid w:val="00EC1878"/>
    <w:rsid w:val="00EC2689"/>
    <w:rsid w:val="00EC2AA9"/>
    <w:rsid w:val="00EC32C7"/>
    <w:rsid w:val="00ED00AB"/>
    <w:rsid w:val="00ED06A4"/>
    <w:rsid w:val="00EE168F"/>
    <w:rsid w:val="00EE4628"/>
    <w:rsid w:val="00EE5DF0"/>
    <w:rsid w:val="00EE6299"/>
    <w:rsid w:val="00EF4854"/>
    <w:rsid w:val="00F011F1"/>
    <w:rsid w:val="00F03952"/>
    <w:rsid w:val="00F10BA1"/>
    <w:rsid w:val="00F13884"/>
    <w:rsid w:val="00F15FFC"/>
    <w:rsid w:val="00F16443"/>
    <w:rsid w:val="00F20821"/>
    <w:rsid w:val="00F21D0B"/>
    <w:rsid w:val="00F22FD3"/>
    <w:rsid w:val="00F2332A"/>
    <w:rsid w:val="00F24752"/>
    <w:rsid w:val="00F254DB"/>
    <w:rsid w:val="00F26575"/>
    <w:rsid w:val="00F27ECB"/>
    <w:rsid w:val="00F30224"/>
    <w:rsid w:val="00F31734"/>
    <w:rsid w:val="00F35A6B"/>
    <w:rsid w:val="00F37CC5"/>
    <w:rsid w:val="00F411E7"/>
    <w:rsid w:val="00F436B0"/>
    <w:rsid w:val="00F45754"/>
    <w:rsid w:val="00F47BFF"/>
    <w:rsid w:val="00F515F3"/>
    <w:rsid w:val="00F53270"/>
    <w:rsid w:val="00F5477A"/>
    <w:rsid w:val="00F54F02"/>
    <w:rsid w:val="00F62E05"/>
    <w:rsid w:val="00F62F4B"/>
    <w:rsid w:val="00F6308D"/>
    <w:rsid w:val="00F6477D"/>
    <w:rsid w:val="00F67DAA"/>
    <w:rsid w:val="00F702F4"/>
    <w:rsid w:val="00F71590"/>
    <w:rsid w:val="00F722C8"/>
    <w:rsid w:val="00F730A5"/>
    <w:rsid w:val="00F74E2D"/>
    <w:rsid w:val="00F764B5"/>
    <w:rsid w:val="00F77ED1"/>
    <w:rsid w:val="00F81D91"/>
    <w:rsid w:val="00F82178"/>
    <w:rsid w:val="00F82809"/>
    <w:rsid w:val="00F84C3D"/>
    <w:rsid w:val="00F851B6"/>
    <w:rsid w:val="00F8583D"/>
    <w:rsid w:val="00F90BCD"/>
    <w:rsid w:val="00F91819"/>
    <w:rsid w:val="00F945E2"/>
    <w:rsid w:val="00F9615F"/>
    <w:rsid w:val="00FA0064"/>
    <w:rsid w:val="00FA19D8"/>
    <w:rsid w:val="00FA3008"/>
    <w:rsid w:val="00FA60E6"/>
    <w:rsid w:val="00FA6C89"/>
    <w:rsid w:val="00FB0400"/>
    <w:rsid w:val="00FB281A"/>
    <w:rsid w:val="00FB72D1"/>
    <w:rsid w:val="00FB76F4"/>
    <w:rsid w:val="00FB7C5E"/>
    <w:rsid w:val="00FC1F29"/>
    <w:rsid w:val="00FC2FC6"/>
    <w:rsid w:val="00FC449C"/>
    <w:rsid w:val="00FC47E7"/>
    <w:rsid w:val="00FC72E1"/>
    <w:rsid w:val="00FC746E"/>
    <w:rsid w:val="00FD03A2"/>
    <w:rsid w:val="00FD7986"/>
    <w:rsid w:val="00FE104B"/>
    <w:rsid w:val="00FE19D6"/>
    <w:rsid w:val="00FE2D3F"/>
    <w:rsid w:val="00FE3F79"/>
    <w:rsid w:val="00FE730D"/>
    <w:rsid w:val="00FE7447"/>
    <w:rsid w:val="00FE7B8C"/>
    <w:rsid w:val="00FF0B39"/>
    <w:rsid w:val="00FF2944"/>
    <w:rsid w:val="00FF3E39"/>
    <w:rsid w:val="00FF5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73524"/>
  <w15:docId w15:val="{196D49B7-C235-4EC9-A6E7-92486B28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01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631F"/>
    <w:pPr>
      <w:ind w:left="720"/>
      <w:contextualSpacing/>
    </w:pPr>
  </w:style>
  <w:style w:type="paragraph" w:customStyle="1" w:styleId="SubTitle2">
    <w:name w:val="SubTitle 2"/>
    <w:basedOn w:val="Normal"/>
    <w:rsid w:val="00264E55"/>
    <w:pPr>
      <w:spacing w:after="240"/>
      <w:jc w:val="center"/>
    </w:pPr>
    <w:rPr>
      <w:b/>
      <w:color w:val="000000"/>
      <w:sz w:val="32"/>
      <w:szCs w:val="20"/>
      <w:lang w:val="ro-RO" w:eastAsia="fr-FR"/>
    </w:rPr>
  </w:style>
  <w:style w:type="character" w:customStyle="1" w:styleId="tpa1">
    <w:name w:val="tpa1"/>
    <w:basedOn w:val="DefaultParagraphFont"/>
    <w:rsid w:val="002F2297"/>
  </w:style>
  <w:style w:type="paragraph" w:styleId="Header">
    <w:name w:val="header"/>
    <w:basedOn w:val="Normal"/>
    <w:link w:val="HeaderChar"/>
    <w:uiPriority w:val="99"/>
    <w:semiHidden/>
    <w:unhideWhenUsed/>
    <w:rsid w:val="000C72B4"/>
    <w:pPr>
      <w:tabs>
        <w:tab w:val="center" w:pos="4680"/>
        <w:tab w:val="right" w:pos="9360"/>
      </w:tabs>
    </w:pPr>
  </w:style>
  <w:style w:type="character" w:customStyle="1" w:styleId="HeaderChar">
    <w:name w:val="Header Char"/>
    <w:link w:val="Header"/>
    <w:uiPriority w:val="99"/>
    <w:semiHidden/>
    <w:rsid w:val="000C72B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C72B4"/>
    <w:pPr>
      <w:tabs>
        <w:tab w:val="center" w:pos="4680"/>
        <w:tab w:val="right" w:pos="9360"/>
      </w:tabs>
    </w:pPr>
  </w:style>
  <w:style w:type="character" w:customStyle="1" w:styleId="FooterChar">
    <w:name w:val="Footer Char"/>
    <w:link w:val="Footer"/>
    <w:uiPriority w:val="99"/>
    <w:rsid w:val="000C72B4"/>
    <w:rPr>
      <w:rFonts w:ascii="Times New Roman" w:eastAsia="Times New Roman" w:hAnsi="Times New Roman" w:cs="Times New Roman"/>
      <w:sz w:val="24"/>
      <w:szCs w:val="24"/>
    </w:rPr>
  </w:style>
  <w:style w:type="character" w:styleId="Hyperlink">
    <w:name w:val="Hyperlink"/>
    <w:rsid w:val="00D96BE2"/>
    <w:rPr>
      <w:color w:val="0000FF"/>
      <w:u w:val="single"/>
    </w:rPr>
  </w:style>
  <w:style w:type="paragraph" w:styleId="BalloonText">
    <w:name w:val="Balloon Text"/>
    <w:basedOn w:val="Normal"/>
    <w:link w:val="BalloonTextChar"/>
    <w:uiPriority w:val="99"/>
    <w:semiHidden/>
    <w:unhideWhenUsed/>
    <w:rsid w:val="00D8432A"/>
    <w:rPr>
      <w:rFonts w:ascii="Tahoma" w:hAnsi="Tahoma" w:cs="Tahoma"/>
      <w:sz w:val="16"/>
      <w:szCs w:val="16"/>
    </w:rPr>
  </w:style>
  <w:style w:type="character" w:customStyle="1" w:styleId="BalloonTextChar">
    <w:name w:val="Balloon Text Char"/>
    <w:link w:val="BalloonText"/>
    <w:uiPriority w:val="99"/>
    <w:semiHidden/>
    <w:rsid w:val="00D8432A"/>
    <w:rPr>
      <w:rFonts w:ascii="Tahoma" w:eastAsia="Times New Roman" w:hAnsi="Tahoma" w:cs="Tahoma"/>
      <w:sz w:val="16"/>
      <w:szCs w:val="16"/>
    </w:rPr>
  </w:style>
  <w:style w:type="paragraph" w:styleId="BodyText3">
    <w:name w:val="Body Text 3"/>
    <w:basedOn w:val="Normal"/>
    <w:link w:val="BodyText3Char"/>
    <w:rsid w:val="002A2625"/>
    <w:pPr>
      <w:spacing w:after="120"/>
    </w:pPr>
    <w:rPr>
      <w:sz w:val="16"/>
      <w:szCs w:val="16"/>
    </w:rPr>
  </w:style>
  <w:style w:type="character" w:customStyle="1" w:styleId="BodyText3Char">
    <w:name w:val="Body Text 3 Char"/>
    <w:link w:val="BodyText3"/>
    <w:rsid w:val="002A2625"/>
    <w:rPr>
      <w:rFonts w:ascii="Times New Roman" w:eastAsia="Times New Roman" w:hAnsi="Times New Roman"/>
      <w:sz w:val="16"/>
      <w:szCs w:val="16"/>
    </w:rPr>
  </w:style>
  <w:style w:type="table" w:styleId="TableGrid">
    <w:name w:val="Table Grid"/>
    <w:basedOn w:val="TableNormal"/>
    <w:uiPriority w:val="59"/>
    <w:rsid w:val="00732E2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971B1D"/>
    <w:rPr>
      <w:sz w:val="16"/>
      <w:szCs w:val="16"/>
    </w:rPr>
  </w:style>
  <w:style w:type="paragraph" w:styleId="CommentText">
    <w:name w:val="annotation text"/>
    <w:basedOn w:val="Normal"/>
    <w:link w:val="CommentTextChar"/>
    <w:uiPriority w:val="99"/>
    <w:semiHidden/>
    <w:unhideWhenUsed/>
    <w:rsid w:val="00971B1D"/>
    <w:rPr>
      <w:sz w:val="20"/>
      <w:szCs w:val="20"/>
    </w:rPr>
  </w:style>
  <w:style w:type="character" w:customStyle="1" w:styleId="CommentTextChar">
    <w:name w:val="Comment Text Char"/>
    <w:link w:val="CommentText"/>
    <w:uiPriority w:val="99"/>
    <w:semiHidden/>
    <w:rsid w:val="00971B1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71B1D"/>
    <w:rPr>
      <w:b/>
      <w:bCs/>
    </w:rPr>
  </w:style>
  <w:style w:type="character" w:customStyle="1" w:styleId="CommentSubjectChar">
    <w:name w:val="Comment Subject Char"/>
    <w:link w:val="CommentSubject"/>
    <w:uiPriority w:val="99"/>
    <w:semiHidden/>
    <w:rsid w:val="00971B1D"/>
    <w:rPr>
      <w:rFonts w:ascii="Times New Roman" w:eastAsia="Times New Roman" w:hAnsi="Times New Roman"/>
      <w:b/>
      <w:bCs/>
    </w:rPr>
  </w:style>
  <w:style w:type="paragraph" w:styleId="Revision">
    <w:name w:val="Revision"/>
    <w:hidden/>
    <w:uiPriority w:val="99"/>
    <w:semiHidden/>
    <w:rsid w:val="007444C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796453">
      <w:bodyDiv w:val="1"/>
      <w:marLeft w:val="0"/>
      <w:marRight w:val="0"/>
      <w:marTop w:val="0"/>
      <w:marBottom w:val="0"/>
      <w:divBdr>
        <w:top w:val="none" w:sz="0" w:space="0" w:color="auto"/>
        <w:left w:val="none" w:sz="0" w:space="0" w:color="auto"/>
        <w:bottom w:val="none" w:sz="0" w:space="0" w:color="auto"/>
        <w:right w:val="none" w:sz="0" w:space="0" w:color="auto"/>
      </w:divBdr>
    </w:div>
    <w:div w:id="297226277">
      <w:bodyDiv w:val="1"/>
      <w:marLeft w:val="0"/>
      <w:marRight w:val="0"/>
      <w:marTop w:val="0"/>
      <w:marBottom w:val="0"/>
      <w:divBdr>
        <w:top w:val="none" w:sz="0" w:space="0" w:color="auto"/>
        <w:left w:val="none" w:sz="0" w:space="0" w:color="auto"/>
        <w:bottom w:val="none" w:sz="0" w:space="0" w:color="auto"/>
        <w:right w:val="none" w:sz="0" w:space="0" w:color="auto"/>
      </w:divBdr>
    </w:div>
    <w:div w:id="360131209">
      <w:bodyDiv w:val="1"/>
      <w:marLeft w:val="0"/>
      <w:marRight w:val="0"/>
      <w:marTop w:val="0"/>
      <w:marBottom w:val="0"/>
      <w:divBdr>
        <w:top w:val="none" w:sz="0" w:space="0" w:color="auto"/>
        <w:left w:val="none" w:sz="0" w:space="0" w:color="auto"/>
        <w:bottom w:val="none" w:sz="0" w:space="0" w:color="auto"/>
        <w:right w:val="none" w:sz="0" w:space="0" w:color="auto"/>
      </w:divBdr>
    </w:div>
    <w:div w:id="460223874">
      <w:bodyDiv w:val="1"/>
      <w:marLeft w:val="0"/>
      <w:marRight w:val="0"/>
      <w:marTop w:val="0"/>
      <w:marBottom w:val="0"/>
      <w:divBdr>
        <w:top w:val="none" w:sz="0" w:space="0" w:color="auto"/>
        <w:left w:val="none" w:sz="0" w:space="0" w:color="auto"/>
        <w:bottom w:val="none" w:sz="0" w:space="0" w:color="auto"/>
        <w:right w:val="none" w:sz="0" w:space="0" w:color="auto"/>
      </w:divBdr>
    </w:div>
    <w:div w:id="1186216098">
      <w:bodyDiv w:val="1"/>
      <w:marLeft w:val="0"/>
      <w:marRight w:val="0"/>
      <w:marTop w:val="0"/>
      <w:marBottom w:val="0"/>
      <w:divBdr>
        <w:top w:val="none" w:sz="0" w:space="0" w:color="auto"/>
        <w:left w:val="none" w:sz="0" w:space="0" w:color="auto"/>
        <w:bottom w:val="none" w:sz="0" w:space="0" w:color="auto"/>
        <w:right w:val="none" w:sz="0" w:space="0" w:color="auto"/>
      </w:divBdr>
    </w:div>
    <w:div w:id="1272201868">
      <w:bodyDiv w:val="1"/>
      <w:marLeft w:val="0"/>
      <w:marRight w:val="0"/>
      <w:marTop w:val="0"/>
      <w:marBottom w:val="0"/>
      <w:divBdr>
        <w:top w:val="none" w:sz="0" w:space="0" w:color="auto"/>
        <w:left w:val="none" w:sz="0" w:space="0" w:color="auto"/>
        <w:bottom w:val="none" w:sz="0" w:space="0" w:color="auto"/>
        <w:right w:val="none" w:sz="0" w:space="0" w:color="auto"/>
      </w:divBdr>
    </w:div>
    <w:div w:id="1516765662">
      <w:bodyDiv w:val="1"/>
      <w:marLeft w:val="0"/>
      <w:marRight w:val="0"/>
      <w:marTop w:val="0"/>
      <w:marBottom w:val="0"/>
      <w:divBdr>
        <w:top w:val="none" w:sz="0" w:space="0" w:color="auto"/>
        <w:left w:val="none" w:sz="0" w:space="0" w:color="auto"/>
        <w:bottom w:val="none" w:sz="0" w:space="0" w:color="auto"/>
        <w:right w:val="none" w:sz="0" w:space="0" w:color="auto"/>
      </w:divBdr>
    </w:div>
    <w:div w:id="1787190707">
      <w:bodyDiv w:val="1"/>
      <w:marLeft w:val="0"/>
      <w:marRight w:val="0"/>
      <w:marTop w:val="0"/>
      <w:marBottom w:val="0"/>
      <w:divBdr>
        <w:top w:val="none" w:sz="0" w:space="0" w:color="auto"/>
        <w:left w:val="none" w:sz="0" w:space="0" w:color="auto"/>
        <w:bottom w:val="none" w:sz="0" w:space="0" w:color="auto"/>
        <w:right w:val="none" w:sz="0" w:space="0" w:color="auto"/>
      </w:divBdr>
    </w:div>
    <w:div w:id="1942177459">
      <w:bodyDiv w:val="1"/>
      <w:marLeft w:val="0"/>
      <w:marRight w:val="0"/>
      <w:marTop w:val="0"/>
      <w:marBottom w:val="0"/>
      <w:divBdr>
        <w:top w:val="none" w:sz="0" w:space="0" w:color="auto"/>
        <w:left w:val="none" w:sz="0" w:space="0" w:color="auto"/>
        <w:bottom w:val="none" w:sz="0" w:space="0" w:color="auto"/>
        <w:right w:val="none" w:sz="0" w:space="0" w:color="auto"/>
      </w:divBdr>
    </w:div>
    <w:div w:id="208830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D3E2A-89EE-4AA8-9626-456EF94AC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3558</Words>
  <Characters>20282</Characters>
  <Application>Microsoft Office Word</Application>
  <DocSecurity>0</DocSecurity>
  <Lines>169</Lines>
  <Paragraphs>47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CONTINUTUL CADRU AL MEMORIULUI JUSTIFICATIV PENTRU BENEFICIARI PRIVATI</vt:lpstr>
      <vt:lpstr>CONTINUTUL CADRU AL MEMORIULUI JUSTIFICATIV PENTRU BENEFICIARI PRIVATI</vt:lpstr>
    </vt:vector>
  </TitlesOfParts>
  <Company/>
  <LinksUpToDate>false</LinksUpToDate>
  <CharactersWithSpaces>23793</CharactersWithSpaces>
  <SharedDoc>false</SharedDoc>
  <HLinks>
    <vt:vector size="12" baseType="variant">
      <vt:variant>
        <vt:i4>4259853</vt:i4>
      </vt:variant>
      <vt:variant>
        <vt:i4>3</vt:i4>
      </vt:variant>
      <vt:variant>
        <vt:i4>0</vt:i4>
      </vt:variant>
      <vt:variant>
        <vt:i4>5</vt:i4>
      </vt:variant>
      <vt:variant>
        <vt:lpwstr>http://www.ecb.int/index.html</vt:lpwstr>
      </vt:variant>
      <vt:variant>
        <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CONTINUTUL CADRU AL MEMORIULUI JUSTIFICATIV PENTRU BENEFICIARI PRIVATI</dc:title>
  <dc:creator>ldiculescu</dc:creator>
  <cp:lastModifiedBy>CDRJ GORJ</cp:lastModifiedBy>
  <cp:revision>2</cp:revision>
  <cp:lastPrinted>2008-02-15T12:02:00Z</cp:lastPrinted>
  <dcterms:created xsi:type="dcterms:W3CDTF">2025-09-23T09:43:00Z</dcterms:created>
  <dcterms:modified xsi:type="dcterms:W3CDTF">2025-09-23T09:43:00Z</dcterms:modified>
</cp:coreProperties>
</file>